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ABE" w:rsidRPr="00AB65AC" w:rsidRDefault="00EA6ABE" w:rsidP="00EA6ABE">
      <w:pPr>
        <w:jc w:val="center"/>
        <w:rPr>
          <w:b/>
          <w:sz w:val="28"/>
          <w:szCs w:val="28"/>
        </w:rPr>
      </w:pPr>
    </w:p>
    <w:p w:rsidR="00EA6ABE" w:rsidRPr="00AB65AC" w:rsidRDefault="00EA6ABE" w:rsidP="00EA6ABE">
      <w:pPr>
        <w:jc w:val="center"/>
        <w:rPr>
          <w:b/>
          <w:sz w:val="28"/>
          <w:szCs w:val="28"/>
        </w:rPr>
      </w:pPr>
    </w:p>
    <w:p w:rsidR="00EA6ABE" w:rsidRPr="00AB65AC" w:rsidRDefault="00EA6ABE" w:rsidP="00EA6ABE">
      <w:pPr>
        <w:jc w:val="center"/>
        <w:rPr>
          <w:b/>
          <w:sz w:val="28"/>
          <w:szCs w:val="28"/>
        </w:rPr>
      </w:pPr>
    </w:p>
    <w:p w:rsidR="00EA6ABE" w:rsidRPr="00AB65AC" w:rsidRDefault="00EA6ABE" w:rsidP="00EA6ABE">
      <w:pPr>
        <w:jc w:val="center"/>
        <w:rPr>
          <w:b/>
          <w:sz w:val="28"/>
          <w:szCs w:val="28"/>
        </w:rPr>
      </w:pPr>
    </w:p>
    <w:p w:rsidR="00EA6ABE" w:rsidRPr="00AB65AC" w:rsidRDefault="00EA6ABE" w:rsidP="00EA6ABE">
      <w:pPr>
        <w:jc w:val="center"/>
        <w:rPr>
          <w:b/>
          <w:sz w:val="28"/>
          <w:szCs w:val="28"/>
        </w:rPr>
      </w:pPr>
    </w:p>
    <w:p w:rsidR="00EA6ABE" w:rsidRPr="00AB65AC" w:rsidRDefault="00EA6ABE" w:rsidP="00EA6ABE">
      <w:pPr>
        <w:jc w:val="center"/>
        <w:rPr>
          <w:b/>
          <w:sz w:val="28"/>
          <w:szCs w:val="28"/>
        </w:rPr>
      </w:pPr>
    </w:p>
    <w:p w:rsidR="00EA6ABE" w:rsidRPr="00AB65AC" w:rsidRDefault="00EA6ABE" w:rsidP="00EA6ABE">
      <w:pPr>
        <w:jc w:val="center"/>
        <w:rPr>
          <w:b/>
          <w:sz w:val="28"/>
          <w:szCs w:val="28"/>
        </w:rPr>
      </w:pPr>
    </w:p>
    <w:p w:rsidR="00EA6ABE" w:rsidRPr="00AB65AC" w:rsidRDefault="00EA6ABE" w:rsidP="00EA6ABE">
      <w:pPr>
        <w:jc w:val="center"/>
        <w:rPr>
          <w:b/>
          <w:sz w:val="28"/>
          <w:szCs w:val="28"/>
        </w:rPr>
      </w:pPr>
    </w:p>
    <w:p w:rsidR="00EA6ABE" w:rsidRPr="00AB65AC" w:rsidRDefault="00EA6ABE" w:rsidP="00EA6ABE">
      <w:pPr>
        <w:jc w:val="center"/>
        <w:rPr>
          <w:b/>
          <w:sz w:val="28"/>
          <w:szCs w:val="28"/>
        </w:rPr>
      </w:pPr>
    </w:p>
    <w:p w:rsidR="00EA6ABE" w:rsidRPr="00AB65AC" w:rsidRDefault="00EA6ABE" w:rsidP="00EA6ABE">
      <w:pPr>
        <w:jc w:val="center"/>
        <w:rPr>
          <w:b/>
          <w:sz w:val="28"/>
          <w:szCs w:val="28"/>
        </w:rPr>
      </w:pPr>
    </w:p>
    <w:p w:rsidR="00EA6ABE" w:rsidRPr="00AB65AC" w:rsidRDefault="00EA6ABE" w:rsidP="00EA6ABE">
      <w:pPr>
        <w:jc w:val="center"/>
        <w:rPr>
          <w:b/>
          <w:sz w:val="28"/>
          <w:szCs w:val="28"/>
        </w:rPr>
      </w:pPr>
    </w:p>
    <w:p w:rsidR="00EA6ABE" w:rsidRPr="00AB65AC" w:rsidRDefault="00EA6ABE" w:rsidP="00EA6ABE">
      <w:pPr>
        <w:jc w:val="center"/>
        <w:rPr>
          <w:b/>
          <w:sz w:val="28"/>
          <w:szCs w:val="28"/>
        </w:rPr>
      </w:pPr>
    </w:p>
    <w:p w:rsidR="00EA6ABE" w:rsidRDefault="00EA6ABE" w:rsidP="00EA6ABE">
      <w:pPr>
        <w:jc w:val="center"/>
        <w:rPr>
          <w:b/>
          <w:sz w:val="28"/>
          <w:szCs w:val="28"/>
        </w:rPr>
      </w:pPr>
    </w:p>
    <w:p w:rsidR="00EA6ABE" w:rsidRPr="007A311A" w:rsidRDefault="00EA6ABE" w:rsidP="00EA6ABE">
      <w:pPr>
        <w:spacing w:line="360" w:lineRule="auto"/>
        <w:jc w:val="center"/>
        <w:rPr>
          <w:b/>
          <w:sz w:val="32"/>
          <w:szCs w:val="32"/>
        </w:rPr>
      </w:pPr>
      <w:r w:rsidRPr="007A311A">
        <w:rPr>
          <w:b/>
          <w:sz w:val="32"/>
          <w:szCs w:val="32"/>
        </w:rPr>
        <w:t>Программа профессионального модуля</w:t>
      </w:r>
    </w:p>
    <w:p w:rsidR="00B43471" w:rsidRDefault="00B43471" w:rsidP="00B43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  <w:r w:rsidRPr="00C461F5">
        <w:rPr>
          <w:b/>
          <w:sz w:val="28"/>
        </w:rPr>
        <w:t>Подготовительно-сварочные работы</w:t>
      </w:r>
      <w:r>
        <w:rPr>
          <w:b/>
          <w:sz w:val="28"/>
        </w:rPr>
        <w:t>.</w:t>
      </w:r>
    </w:p>
    <w:p w:rsidR="00B43471" w:rsidRDefault="00B43471" w:rsidP="00B43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</w:p>
    <w:p w:rsidR="00B43471" w:rsidRDefault="00B43471" w:rsidP="00B43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</w:p>
    <w:p w:rsidR="00B43471" w:rsidRPr="004415ED" w:rsidRDefault="00B43471" w:rsidP="00B43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EA6ABE" w:rsidRDefault="00EA6ABE" w:rsidP="00EA6ABE">
      <w:pPr>
        <w:spacing w:line="360" w:lineRule="auto"/>
        <w:jc w:val="center"/>
        <w:rPr>
          <w:b/>
          <w:sz w:val="28"/>
          <w:szCs w:val="28"/>
        </w:rPr>
      </w:pPr>
    </w:p>
    <w:p w:rsidR="00BE310D" w:rsidRDefault="00BE310D" w:rsidP="00EA6ABE">
      <w:pPr>
        <w:spacing w:line="360" w:lineRule="auto"/>
        <w:jc w:val="center"/>
        <w:rPr>
          <w:b/>
          <w:sz w:val="28"/>
          <w:szCs w:val="28"/>
        </w:rPr>
      </w:pPr>
    </w:p>
    <w:p w:rsidR="00BE310D" w:rsidRDefault="00BE310D" w:rsidP="00EA6ABE">
      <w:pPr>
        <w:spacing w:line="360" w:lineRule="auto"/>
        <w:jc w:val="center"/>
        <w:rPr>
          <w:b/>
          <w:sz w:val="28"/>
          <w:szCs w:val="28"/>
        </w:rPr>
      </w:pPr>
    </w:p>
    <w:p w:rsidR="00BE310D" w:rsidRDefault="00BE310D" w:rsidP="00EA6ABE">
      <w:pPr>
        <w:spacing w:line="360" w:lineRule="auto"/>
        <w:jc w:val="center"/>
        <w:rPr>
          <w:b/>
          <w:sz w:val="28"/>
          <w:szCs w:val="28"/>
        </w:rPr>
      </w:pPr>
    </w:p>
    <w:p w:rsidR="00BE310D" w:rsidRDefault="00BE310D" w:rsidP="00EA6ABE">
      <w:pPr>
        <w:spacing w:line="360" w:lineRule="auto"/>
        <w:jc w:val="center"/>
        <w:rPr>
          <w:b/>
          <w:sz w:val="28"/>
          <w:szCs w:val="28"/>
        </w:rPr>
      </w:pPr>
    </w:p>
    <w:p w:rsidR="00EA6ABE" w:rsidRDefault="00EA6ABE" w:rsidP="00EA6ABE">
      <w:pPr>
        <w:spacing w:line="360" w:lineRule="auto"/>
        <w:jc w:val="center"/>
        <w:rPr>
          <w:b/>
          <w:sz w:val="28"/>
          <w:szCs w:val="28"/>
        </w:rPr>
      </w:pPr>
    </w:p>
    <w:p w:rsidR="00EA6ABE" w:rsidRDefault="00EA6ABE" w:rsidP="00EA6ABE">
      <w:pPr>
        <w:spacing w:line="360" w:lineRule="auto"/>
        <w:jc w:val="center"/>
        <w:rPr>
          <w:b/>
          <w:sz w:val="28"/>
          <w:szCs w:val="28"/>
        </w:rPr>
      </w:pPr>
    </w:p>
    <w:p w:rsidR="00EA6ABE" w:rsidRDefault="00EA6ABE" w:rsidP="00EA6ABE">
      <w:pPr>
        <w:spacing w:line="360" w:lineRule="auto"/>
        <w:jc w:val="center"/>
        <w:rPr>
          <w:b/>
          <w:sz w:val="28"/>
          <w:szCs w:val="28"/>
        </w:rPr>
      </w:pPr>
    </w:p>
    <w:p w:rsidR="00EA6ABE" w:rsidRDefault="00EA6ABE" w:rsidP="00EA6ABE">
      <w:pPr>
        <w:spacing w:line="360" w:lineRule="auto"/>
        <w:jc w:val="center"/>
        <w:rPr>
          <w:b/>
          <w:sz w:val="28"/>
          <w:szCs w:val="28"/>
        </w:rPr>
      </w:pPr>
    </w:p>
    <w:p w:rsidR="00EA6ABE" w:rsidRDefault="00EA6ABE" w:rsidP="00EA6ABE">
      <w:pPr>
        <w:spacing w:line="360" w:lineRule="auto"/>
        <w:jc w:val="center"/>
        <w:rPr>
          <w:b/>
          <w:sz w:val="28"/>
          <w:szCs w:val="28"/>
        </w:rPr>
      </w:pPr>
    </w:p>
    <w:p w:rsidR="00EA6ABE" w:rsidRDefault="00EA6ABE" w:rsidP="00EA6ABE">
      <w:pPr>
        <w:spacing w:line="360" w:lineRule="auto"/>
        <w:jc w:val="center"/>
        <w:rPr>
          <w:b/>
          <w:sz w:val="28"/>
          <w:szCs w:val="28"/>
        </w:rPr>
      </w:pPr>
    </w:p>
    <w:p w:rsidR="00EA6ABE" w:rsidRDefault="00EA6ABE" w:rsidP="00EA6ABE">
      <w:pPr>
        <w:spacing w:line="360" w:lineRule="auto"/>
        <w:jc w:val="center"/>
        <w:rPr>
          <w:b/>
          <w:sz w:val="28"/>
          <w:szCs w:val="28"/>
        </w:rPr>
      </w:pPr>
    </w:p>
    <w:p w:rsidR="00EA6ABE" w:rsidRDefault="00EA6ABE" w:rsidP="00EA6ABE">
      <w:pPr>
        <w:spacing w:line="360" w:lineRule="auto"/>
        <w:jc w:val="center"/>
        <w:rPr>
          <w:b/>
          <w:sz w:val="28"/>
          <w:szCs w:val="28"/>
        </w:rPr>
      </w:pPr>
    </w:p>
    <w:p w:rsidR="00EA6ABE" w:rsidRPr="00AB65AC" w:rsidRDefault="00EA6ABE" w:rsidP="00EA6ABE">
      <w:pPr>
        <w:spacing w:line="360" w:lineRule="auto"/>
        <w:rPr>
          <w:b/>
          <w:sz w:val="28"/>
          <w:szCs w:val="28"/>
        </w:rPr>
      </w:pPr>
    </w:p>
    <w:p w:rsidR="00EA6ABE" w:rsidRPr="000274F4" w:rsidRDefault="00A551B7" w:rsidP="00EA6ABE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E5FE0">
        <w:rPr>
          <w:rFonts w:ascii="Times New Roman" w:hAnsi="Times New Roman"/>
          <w:sz w:val="24"/>
          <w:szCs w:val="24"/>
        </w:rPr>
        <w:t xml:space="preserve">Седельниково </w:t>
      </w:r>
      <w:r w:rsidR="00FF4184" w:rsidRPr="000274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2012</w:t>
      </w:r>
    </w:p>
    <w:p w:rsidR="005B323D" w:rsidRDefault="005B323D" w:rsidP="00EA6ABE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5B323D" w:rsidRDefault="005B323D" w:rsidP="00EA6ABE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5B323D" w:rsidRPr="00AB65AC" w:rsidRDefault="005B323D" w:rsidP="00EA6AB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EA6ABE" w:rsidRDefault="00EA6ABE" w:rsidP="00EA6ABE">
      <w:pPr>
        <w:spacing w:line="360" w:lineRule="auto"/>
        <w:ind w:firstLine="708"/>
        <w:jc w:val="both"/>
      </w:pPr>
      <w:r>
        <w:lastRenderedPageBreak/>
        <w:t>П</w:t>
      </w:r>
      <w:r w:rsidRPr="007A311A">
        <w:t xml:space="preserve">рограмма </w:t>
      </w:r>
      <w:r>
        <w:t>профессионального модуля разработана на основе Федерального государственного образова</w:t>
      </w:r>
      <w:r w:rsidR="002161B4">
        <w:t>тельного стандарта по профессии</w:t>
      </w:r>
      <w:r>
        <w:t xml:space="preserve"> начального профессионального образования (далее - НПО)</w:t>
      </w:r>
    </w:p>
    <w:p w:rsidR="00EA6ABE" w:rsidRDefault="00EA6ABE" w:rsidP="00EA6ABE">
      <w:pPr>
        <w:spacing w:line="360" w:lineRule="auto"/>
        <w:ind w:firstLine="708"/>
        <w:jc w:val="both"/>
      </w:pPr>
    </w:p>
    <w:p w:rsidR="00EA6ABE" w:rsidRPr="00AB65AC" w:rsidRDefault="00EA6ABE" w:rsidP="00EA6ABE">
      <w:pPr>
        <w:spacing w:line="360" w:lineRule="auto"/>
        <w:ind w:firstLine="708"/>
        <w:jc w:val="both"/>
      </w:pPr>
      <w:r w:rsidRPr="00AB65AC">
        <w:t xml:space="preserve">150709.02 </w:t>
      </w:r>
      <w:r w:rsidRPr="00AB65AC">
        <w:tab/>
        <w:t>Сварщик (электросварочные и газосварочные работы).</w:t>
      </w:r>
    </w:p>
    <w:p w:rsidR="00EA6ABE" w:rsidRPr="007A2F23" w:rsidRDefault="00EA6ABE" w:rsidP="00EA6ABE">
      <w:pPr>
        <w:spacing w:line="360" w:lineRule="auto"/>
        <w:jc w:val="both"/>
      </w:pPr>
    </w:p>
    <w:p w:rsidR="00EA6ABE" w:rsidRPr="00E90958" w:rsidRDefault="00EA6ABE" w:rsidP="00EA6ABE">
      <w:pPr>
        <w:spacing w:line="360" w:lineRule="auto"/>
        <w:jc w:val="both"/>
        <w:rPr>
          <w:u w:val="single"/>
        </w:rPr>
      </w:pPr>
      <w:r>
        <w:t xml:space="preserve">Организация – разработчик: </w:t>
      </w:r>
      <w:r w:rsidR="00223865">
        <w:t xml:space="preserve">БОУ НПО </w:t>
      </w:r>
      <w:r w:rsidR="00A551B7">
        <w:t xml:space="preserve">«ПУ № - </w:t>
      </w:r>
      <w:r w:rsidR="00A551B7" w:rsidRPr="00A551B7">
        <w:t>65</w:t>
      </w:r>
      <w:r w:rsidRPr="00970A34">
        <w:t>»</w:t>
      </w:r>
      <w:r w:rsidR="00E90958" w:rsidRPr="00E90958">
        <w:t xml:space="preserve"> </w:t>
      </w:r>
      <w:r w:rsidR="00E90958">
        <w:rPr>
          <w:lang w:val="en-US"/>
        </w:rPr>
        <w:t>c</w:t>
      </w:r>
      <w:r w:rsidR="00E90958">
        <w:t>. Седельниково Омской области.</w:t>
      </w:r>
    </w:p>
    <w:p w:rsidR="00EA6ABE" w:rsidRDefault="00EA6ABE" w:rsidP="00EA6ABE">
      <w:pPr>
        <w:spacing w:line="360" w:lineRule="auto"/>
        <w:jc w:val="both"/>
      </w:pPr>
    </w:p>
    <w:p w:rsidR="00EA6ABE" w:rsidRDefault="00EA6ABE" w:rsidP="00EA6ABE">
      <w:pPr>
        <w:spacing w:line="360" w:lineRule="auto"/>
        <w:jc w:val="both"/>
      </w:pPr>
      <w:r w:rsidRPr="007A2F23">
        <w:t xml:space="preserve">Разработчик: </w:t>
      </w:r>
    </w:p>
    <w:p w:rsidR="00494B49" w:rsidRDefault="00A551B7" w:rsidP="00494B49">
      <w:pPr>
        <w:spacing w:line="360" w:lineRule="auto"/>
        <w:jc w:val="both"/>
      </w:pPr>
      <w:r>
        <w:t>Баранов В.И.</w:t>
      </w:r>
      <w:r w:rsidR="00494B49">
        <w:t xml:space="preserve"> мастер производственного обучения</w:t>
      </w:r>
      <w:r>
        <w:t>, преподаватель специальных предметов</w:t>
      </w:r>
      <w:r w:rsidR="00494B49">
        <w:t xml:space="preserve"> БОУ НПО </w:t>
      </w:r>
      <w:r w:rsidR="00660682">
        <w:t xml:space="preserve">«Профессиональное училище № </w:t>
      </w:r>
      <w:r>
        <w:t xml:space="preserve"> 65»</w:t>
      </w:r>
      <w:r w:rsidR="00660682">
        <w:t>,</w:t>
      </w:r>
      <w:r>
        <w:t xml:space="preserve"> с. Седельниково.</w:t>
      </w:r>
    </w:p>
    <w:p w:rsidR="00EA6ABE" w:rsidRDefault="00EA6ABE" w:rsidP="00EA6ABE">
      <w:pPr>
        <w:spacing w:line="360" w:lineRule="auto"/>
        <w:jc w:val="both"/>
      </w:pPr>
    </w:p>
    <w:p w:rsidR="00EA6ABE" w:rsidRDefault="00EA6ABE" w:rsidP="00EA6ABE">
      <w:pPr>
        <w:spacing w:line="360" w:lineRule="auto"/>
        <w:jc w:val="both"/>
      </w:pPr>
    </w:p>
    <w:p w:rsidR="002161B4" w:rsidRPr="007A2F23" w:rsidRDefault="002161B4" w:rsidP="00EA6ABE">
      <w:pPr>
        <w:spacing w:line="360" w:lineRule="auto"/>
        <w:jc w:val="both"/>
      </w:pPr>
    </w:p>
    <w:p w:rsidR="00EA6ABE" w:rsidRDefault="00EA6ABE" w:rsidP="00EA6ABE"/>
    <w:p w:rsidR="00EA6ABE" w:rsidRDefault="00EA6ABE" w:rsidP="00EA6ABE"/>
    <w:p w:rsidR="00EA6ABE" w:rsidRDefault="00EA6ABE" w:rsidP="00EA6ABE"/>
    <w:p w:rsidR="00EA6ABE" w:rsidRDefault="00EA6ABE" w:rsidP="00EA6ABE"/>
    <w:p w:rsidR="00EA6ABE" w:rsidRDefault="00EA6ABE" w:rsidP="00EA6ABE"/>
    <w:p w:rsidR="00EA6ABE" w:rsidRDefault="00EA6ABE" w:rsidP="00EA6ABE"/>
    <w:p w:rsidR="00EA6ABE" w:rsidRDefault="00EA6ABE" w:rsidP="00EA6ABE"/>
    <w:p w:rsidR="00EA6ABE" w:rsidRDefault="00EA6ABE" w:rsidP="00EA6ABE"/>
    <w:p w:rsidR="00EA6ABE" w:rsidRDefault="00EA6ABE" w:rsidP="00EA6ABE"/>
    <w:p w:rsidR="00EA6ABE" w:rsidRDefault="00EA6ABE" w:rsidP="00EA6ABE"/>
    <w:p w:rsidR="00EA6ABE" w:rsidRDefault="00EA6ABE" w:rsidP="00EA6ABE"/>
    <w:p w:rsidR="00EA6ABE" w:rsidRDefault="00EA6ABE" w:rsidP="00EA6ABE"/>
    <w:p w:rsidR="00BE310D" w:rsidRDefault="00BE310D" w:rsidP="00EA6ABE"/>
    <w:p w:rsidR="00BE310D" w:rsidRDefault="00BE310D" w:rsidP="00EA6ABE"/>
    <w:p w:rsidR="00BE310D" w:rsidRDefault="00BE310D" w:rsidP="00EA6ABE"/>
    <w:p w:rsidR="00BE310D" w:rsidRDefault="00BE310D" w:rsidP="00EA6ABE"/>
    <w:p w:rsidR="00BE310D" w:rsidRDefault="00BE310D" w:rsidP="00EA6ABE"/>
    <w:p w:rsidR="00EA6ABE" w:rsidRDefault="00EA6ABE" w:rsidP="00EA6ABE"/>
    <w:p w:rsidR="00EC7B21" w:rsidRDefault="00EC7B21" w:rsidP="00EA6ABE"/>
    <w:p w:rsidR="00EC7B21" w:rsidRDefault="00EC7B21" w:rsidP="00EA6ABE"/>
    <w:p w:rsidR="00EC7B21" w:rsidRDefault="00EC7B21" w:rsidP="00EA6ABE"/>
    <w:p w:rsidR="00EC7B21" w:rsidRDefault="00EC7B21" w:rsidP="00EA6ABE"/>
    <w:p w:rsidR="00EC7B21" w:rsidRDefault="00EC7B21" w:rsidP="00EA6ABE"/>
    <w:p w:rsidR="00EC7B21" w:rsidRDefault="00EC7B21" w:rsidP="00EA6ABE"/>
    <w:p w:rsidR="00EA6ABE" w:rsidRDefault="00EA6ABE" w:rsidP="00EA6ABE"/>
    <w:p w:rsidR="002161B4" w:rsidRDefault="002161B4" w:rsidP="00EA6ABE"/>
    <w:p w:rsidR="00A551B7" w:rsidRPr="00580CB2" w:rsidRDefault="00A551B7" w:rsidP="00EA6ABE">
      <w:pPr>
        <w:jc w:val="center"/>
        <w:rPr>
          <w:b/>
          <w:sz w:val="32"/>
          <w:szCs w:val="32"/>
        </w:rPr>
      </w:pPr>
    </w:p>
    <w:p w:rsidR="00A551B7" w:rsidRDefault="00A551B7" w:rsidP="00EA6ABE">
      <w:pPr>
        <w:jc w:val="center"/>
        <w:rPr>
          <w:b/>
          <w:sz w:val="32"/>
          <w:szCs w:val="32"/>
        </w:rPr>
      </w:pPr>
    </w:p>
    <w:p w:rsidR="00660682" w:rsidRDefault="00660682" w:rsidP="00EA6ABE">
      <w:pPr>
        <w:jc w:val="center"/>
        <w:rPr>
          <w:b/>
          <w:sz w:val="32"/>
          <w:szCs w:val="32"/>
        </w:rPr>
      </w:pPr>
    </w:p>
    <w:p w:rsidR="00660682" w:rsidRPr="00580CB2" w:rsidRDefault="00660682" w:rsidP="00EA6ABE">
      <w:pPr>
        <w:jc w:val="center"/>
        <w:rPr>
          <w:b/>
          <w:sz w:val="32"/>
          <w:szCs w:val="32"/>
        </w:rPr>
      </w:pPr>
    </w:p>
    <w:p w:rsidR="00EA6ABE" w:rsidRDefault="00EA6ABE" w:rsidP="00EA6ABE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lastRenderedPageBreak/>
        <w:t>Содержание</w:t>
      </w:r>
    </w:p>
    <w:p w:rsidR="00EA6ABE" w:rsidRDefault="00EA6ABE" w:rsidP="00EA6ABE">
      <w:pPr>
        <w:jc w:val="center"/>
        <w:rPr>
          <w:sz w:val="32"/>
          <w:szCs w:val="32"/>
        </w:rPr>
      </w:pPr>
    </w:p>
    <w:p w:rsidR="00EA6ABE" w:rsidRDefault="00EA6ABE" w:rsidP="00EA6ABE"/>
    <w:p w:rsidR="00EA6ABE" w:rsidRPr="001268BE" w:rsidRDefault="00EA6ABE" w:rsidP="00EA6ABE">
      <w:pPr>
        <w:spacing w:line="360" w:lineRule="auto"/>
        <w:jc w:val="right"/>
        <w:rPr>
          <w:sz w:val="28"/>
          <w:szCs w:val="28"/>
        </w:rPr>
      </w:pPr>
      <w:r w:rsidRPr="001268BE">
        <w:rPr>
          <w:sz w:val="28"/>
          <w:szCs w:val="28"/>
        </w:rPr>
        <w:t>стр.</w:t>
      </w:r>
    </w:p>
    <w:p w:rsidR="00EA6ABE" w:rsidRPr="006E7DAD" w:rsidRDefault="00EA6ABE" w:rsidP="00EA6ABE">
      <w:pPr>
        <w:spacing w:line="480" w:lineRule="auto"/>
      </w:pPr>
      <w:r w:rsidRPr="006E7DAD">
        <w:rPr>
          <w:b/>
        </w:rPr>
        <w:t>1. ПАСПОРТ ПРОГРАММЫ ПРОФЕССИОНАЛЬНОГО МОДУЛЯ</w:t>
      </w:r>
      <w:r w:rsidRPr="006E7DAD">
        <w:t xml:space="preserve"> </w:t>
      </w:r>
      <w:r w:rsidRPr="006E7DAD">
        <w:tab/>
      </w:r>
      <w:r w:rsidRPr="006E7DAD">
        <w:tab/>
        <w:t xml:space="preserve">     </w:t>
      </w:r>
      <w:r w:rsidR="00A551B7">
        <w:t xml:space="preserve"> </w:t>
      </w:r>
      <w:r w:rsidR="0099321C">
        <w:t xml:space="preserve">   </w:t>
      </w:r>
      <w:r w:rsidRPr="006E7DAD">
        <w:rPr>
          <w:b/>
        </w:rPr>
        <w:t>4</w:t>
      </w:r>
    </w:p>
    <w:p w:rsidR="00EA6ABE" w:rsidRPr="006E7DAD" w:rsidRDefault="00EA6ABE" w:rsidP="00EA6ABE">
      <w:pPr>
        <w:spacing w:line="480" w:lineRule="auto"/>
        <w:rPr>
          <w:b/>
        </w:rPr>
      </w:pPr>
    </w:p>
    <w:p w:rsidR="00EA6ABE" w:rsidRPr="006E7DAD" w:rsidRDefault="00EA6ABE" w:rsidP="00EA6ABE">
      <w:pPr>
        <w:spacing w:line="480" w:lineRule="auto"/>
        <w:rPr>
          <w:b/>
        </w:rPr>
      </w:pPr>
      <w:r w:rsidRPr="006E7DAD">
        <w:rPr>
          <w:b/>
        </w:rPr>
        <w:t xml:space="preserve">2. РЕЗУЛЬТАТЫ ОСВОЕНИЯ </w:t>
      </w:r>
      <w:r w:rsidR="00E61D75">
        <w:rPr>
          <w:b/>
        </w:rPr>
        <w:t>ПРОФЕССИОНАЛЬНОГО МОДУЛЯ</w:t>
      </w:r>
      <w:r w:rsidR="00E61D75">
        <w:rPr>
          <w:b/>
        </w:rPr>
        <w:tab/>
      </w:r>
      <w:r w:rsidR="00E61D75">
        <w:rPr>
          <w:b/>
        </w:rPr>
        <w:tab/>
        <w:t xml:space="preserve">          6</w:t>
      </w:r>
    </w:p>
    <w:p w:rsidR="00EA6ABE" w:rsidRPr="006E7DAD" w:rsidRDefault="00EA6ABE" w:rsidP="00EA6ABE">
      <w:pPr>
        <w:spacing w:line="480" w:lineRule="auto"/>
        <w:ind w:firstLine="708"/>
        <w:rPr>
          <w:b/>
        </w:rPr>
      </w:pPr>
    </w:p>
    <w:p w:rsidR="00EA6ABE" w:rsidRPr="006E7DAD" w:rsidRDefault="00EA6ABE" w:rsidP="00EA6ABE">
      <w:pPr>
        <w:spacing w:line="480" w:lineRule="auto"/>
        <w:rPr>
          <w:b/>
        </w:rPr>
      </w:pPr>
      <w:r w:rsidRPr="006E7DAD">
        <w:rPr>
          <w:b/>
        </w:rPr>
        <w:t>3. СТУКТУРА И СОДЕРЖАНИЕ ПР</w:t>
      </w:r>
      <w:r w:rsidR="00E61D75">
        <w:rPr>
          <w:b/>
        </w:rPr>
        <w:t>ОФЕССИОНАЛЬНОГО МОДУЛЯ</w:t>
      </w:r>
      <w:r w:rsidR="00E61D75">
        <w:rPr>
          <w:b/>
        </w:rPr>
        <w:tab/>
        <w:t xml:space="preserve">          7</w:t>
      </w:r>
    </w:p>
    <w:p w:rsidR="00EA6ABE" w:rsidRPr="006E7DAD" w:rsidRDefault="00EA6ABE" w:rsidP="00EA6ABE">
      <w:pPr>
        <w:spacing w:line="480" w:lineRule="auto"/>
        <w:rPr>
          <w:b/>
        </w:rPr>
      </w:pPr>
    </w:p>
    <w:p w:rsidR="00EA6ABE" w:rsidRPr="006E7DAD" w:rsidRDefault="00EA6ABE" w:rsidP="00EA6ABE">
      <w:pPr>
        <w:spacing w:line="360" w:lineRule="auto"/>
        <w:rPr>
          <w:b/>
        </w:rPr>
      </w:pPr>
      <w:r w:rsidRPr="006E7DAD">
        <w:rPr>
          <w:b/>
        </w:rPr>
        <w:t xml:space="preserve">4. УСЛОВИЯ РЕАЛИЗАЦИИ ПРОГРАММЫ ПРОФЕССИОНОЛЬНОГО </w:t>
      </w:r>
    </w:p>
    <w:p w:rsidR="00EA6ABE" w:rsidRPr="006E7DAD" w:rsidRDefault="00EA6ABE" w:rsidP="00EA6ABE">
      <w:pPr>
        <w:spacing w:line="360" w:lineRule="auto"/>
        <w:rPr>
          <w:b/>
        </w:rPr>
      </w:pPr>
      <w:r w:rsidRPr="006E7DAD">
        <w:rPr>
          <w:b/>
        </w:rPr>
        <w:t>МОДУЛЯ</w:t>
      </w:r>
      <w:r w:rsidRPr="006E7DAD">
        <w:rPr>
          <w:b/>
        </w:rPr>
        <w:tab/>
      </w:r>
      <w:r w:rsidRPr="006E7DAD">
        <w:rPr>
          <w:b/>
        </w:rPr>
        <w:tab/>
      </w:r>
      <w:r w:rsidRPr="006E7DAD">
        <w:rPr>
          <w:b/>
        </w:rPr>
        <w:tab/>
      </w:r>
      <w:r w:rsidRPr="006E7DAD">
        <w:rPr>
          <w:b/>
        </w:rPr>
        <w:tab/>
      </w:r>
      <w:r w:rsidRPr="006E7DAD">
        <w:rPr>
          <w:b/>
        </w:rPr>
        <w:tab/>
      </w:r>
      <w:r w:rsidRPr="006E7DAD">
        <w:rPr>
          <w:b/>
        </w:rPr>
        <w:tab/>
      </w:r>
      <w:r w:rsidRPr="006E7DAD">
        <w:rPr>
          <w:b/>
        </w:rPr>
        <w:tab/>
      </w:r>
      <w:r w:rsidRPr="006E7DAD">
        <w:rPr>
          <w:b/>
        </w:rPr>
        <w:tab/>
      </w:r>
      <w:r w:rsidRPr="006E7DAD">
        <w:rPr>
          <w:b/>
        </w:rPr>
        <w:tab/>
      </w:r>
      <w:r w:rsidRPr="006E7DAD">
        <w:rPr>
          <w:b/>
        </w:rPr>
        <w:tab/>
      </w:r>
      <w:r w:rsidRPr="006E7DAD">
        <w:rPr>
          <w:b/>
        </w:rPr>
        <w:tab/>
        <w:t xml:space="preserve">   </w:t>
      </w:r>
      <w:r w:rsidR="00A551B7">
        <w:rPr>
          <w:b/>
        </w:rPr>
        <w:t xml:space="preserve"> </w:t>
      </w:r>
      <w:r w:rsidRPr="006E7DAD">
        <w:rPr>
          <w:b/>
        </w:rPr>
        <w:t xml:space="preserve"> </w:t>
      </w:r>
      <w:r w:rsidR="0099321C">
        <w:rPr>
          <w:b/>
        </w:rPr>
        <w:t xml:space="preserve">   </w:t>
      </w:r>
      <w:r w:rsidR="00B87255">
        <w:rPr>
          <w:b/>
        </w:rPr>
        <w:t>11</w:t>
      </w:r>
    </w:p>
    <w:p w:rsidR="00EA6ABE" w:rsidRPr="006E7DAD" w:rsidRDefault="00EA6ABE" w:rsidP="00EA6ABE">
      <w:pPr>
        <w:spacing w:line="480" w:lineRule="auto"/>
        <w:rPr>
          <w:b/>
        </w:rPr>
      </w:pPr>
    </w:p>
    <w:p w:rsidR="00EA6ABE" w:rsidRPr="006E7DAD" w:rsidRDefault="00EA6ABE" w:rsidP="00EA6ABE">
      <w:pPr>
        <w:spacing w:line="360" w:lineRule="auto"/>
        <w:ind w:right="-5"/>
        <w:rPr>
          <w:b/>
        </w:rPr>
      </w:pPr>
      <w:r w:rsidRPr="006E7DAD">
        <w:rPr>
          <w:b/>
        </w:rPr>
        <w:t>5. КОНТРОЛЬ И ОЦЕНКА РЕЗУТАТОВ ОСВОЕНИЯ ПРОФЕССИОНАЛЬНОГО МОДУЛЯ (ВИДЫ ПРОФЕССИОНОЛЬНОГО ДЕЯТЕЛЬНОСТИ)</w:t>
      </w:r>
      <w:r w:rsidRPr="006E7DAD">
        <w:rPr>
          <w:b/>
        </w:rPr>
        <w:tab/>
      </w:r>
      <w:r w:rsidRPr="006E7DAD">
        <w:rPr>
          <w:b/>
        </w:rPr>
        <w:tab/>
      </w:r>
      <w:r>
        <w:rPr>
          <w:b/>
        </w:rPr>
        <w:t xml:space="preserve">    </w:t>
      </w:r>
      <w:r w:rsidR="0099321C">
        <w:rPr>
          <w:b/>
        </w:rPr>
        <w:t xml:space="preserve">    </w:t>
      </w:r>
      <w:r w:rsidR="00B87255">
        <w:rPr>
          <w:b/>
        </w:rPr>
        <w:t>12</w:t>
      </w:r>
    </w:p>
    <w:p w:rsidR="00EA6ABE" w:rsidRPr="006E7DAD" w:rsidRDefault="00EA6ABE" w:rsidP="00EA6ABE">
      <w:pPr>
        <w:spacing w:line="480" w:lineRule="auto"/>
        <w:rPr>
          <w:b/>
        </w:rPr>
      </w:pPr>
    </w:p>
    <w:p w:rsidR="00EA6ABE" w:rsidRDefault="00EA6ABE" w:rsidP="00EA6ABE">
      <w:pPr>
        <w:spacing w:line="480" w:lineRule="auto"/>
        <w:rPr>
          <w:b/>
        </w:rPr>
      </w:pPr>
    </w:p>
    <w:p w:rsidR="00EA6ABE" w:rsidRDefault="00EA6ABE" w:rsidP="00EA6ABE">
      <w:pPr>
        <w:spacing w:line="480" w:lineRule="auto"/>
        <w:rPr>
          <w:b/>
        </w:rPr>
      </w:pPr>
    </w:p>
    <w:p w:rsidR="00EA6ABE" w:rsidRDefault="00EA6ABE" w:rsidP="00EA6ABE">
      <w:pPr>
        <w:spacing w:line="480" w:lineRule="auto"/>
        <w:rPr>
          <w:b/>
        </w:rPr>
      </w:pPr>
    </w:p>
    <w:p w:rsidR="00EA6ABE" w:rsidRDefault="00EA6ABE" w:rsidP="00EA6ABE">
      <w:pPr>
        <w:spacing w:line="480" w:lineRule="auto"/>
        <w:rPr>
          <w:b/>
        </w:rPr>
      </w:pPr>
    </w:p>
    <w:p w:rsidR="00EA6ABE" w:rsidRDefault="00EA6ABE" w:rsidP="00EA6ABE">
      <w:pPr>
        <w:spacing w:line="480" w:lineRule="auto"/>
        <w:rPr>
          <w:b/>
        </w:rPr>
      </w:pPr>
    </w:p>
    <w:p w:rsidR="00EA6ABE" w:rsidRDefault="00EA6ABE" w:rsidP="00EA6ABE">
      <w:pPr>
        <w:spacing w:line="480" w:lineRule="auto"/>
        <w:rPr>
          <w:b/>
        </w:rPr>
      </w:pPr>
    </w:p>
    <w:p w:rsidR="00EA6ABE" w:rsidRDefault="00EA6ABE" w:rsidP="00EA6ABE">
      <w:pPr>
        <w:spacing w:line="480" w:lineRule="auto"/>
        <w:rPr>
          <w:b/>
        </w:rPr>
      </w:pPr>
    </w:p>
    <w:p w:rsidR="00EA6ABE" w:rsidRDefault="00EA6ABE" w:rsidP="00EA6ABE">
      <w:pPr>
        <w:spacing w:line="480" w:lineRule="auto"/>
        <w:rPr>
          <w:b/>
        </w:rPr>
      </w:pPr>
    </w:p>
    <w:p w:rsidR="00EA6ABE" w:rsidRDefault="00EA6ABE" w:rsidP="00EA6ABE">
      <w:pPr>
        <w:spacing w:line="480" w:lineRule="auto"/>
        <w:rPr>
          <w:b/>
        </w:rPr>
      </w:pPr>
    </w:p>
    <w:p w:rsidR="00EA6ABE" w:rsidRDefault="00EA6ABE" w:rsidP="00EA6ABE">
      <w:pPr>
        <w:spacing w:line="480" w:lineRule="auto"/>
        <w:rPr>
          <w:b/>
        </w:rPr>
      </w:pPr>
    </w:p>
    <w:p w:rsidR="00EA6ABE" w:rsidRDefault="00EA6ABE" w:rsidP="00EA6ABE">
      <w:pPr>
        <w:spacing w:line="480" w:lineRule="auto"/>
        <w:rPr>
          <w:b/>
        </w:rPr>
      </w:pPr>
    </w:p>
    <w:p w:rsidR="00EA6ABE" w:rsidRDefault="00EA6ABE" w:rsidP="00EA6ABE">
      <w:pPr>
        <w:spacing w:line="480" w:lineRule="auto"/>
        <w:rPr>
          <w:b/>
        </w:rPr>
      </w:pPr>
    </w:p>
    <w:p w:rsidR="00EA6ABE" w:rsidRDefault="00EA6ABE" w:rsidP="00EA6ABE">
      <w:pPr>
        <w:spacing w:line="480" w:lineRule="auto"/>
        <w:rPr>
          <w:b/>
        </w:rPr>
      </w:pPr>
    </w:p>
    <w:p w:rsidR="00EA6ABE" w:rsidRPr="004415ED" w:rsidRDefault="00EA6ABE" w:rsidP="00EA6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 xml:space="preserve">1. паспорт ПРОГРАММЫ </w:t>
      </w:r>
    </w:p>
    <w:p w:rsidR="00EA6ABE" w:rsidRPr="004415ED" w:rsidRDefault="00EA6ABE" w:rsidP="00EA6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t>ПРОФЕССИОНАЛЬНОГО МОДУЛЯ</w:t>
      </w:r>
    </w:p>
    <w:p w:rsidR="00EA6ABE" w:rsidRPr="004415ED" w:rsidRDefault="00EA6ABE" w:rsidP="00EA6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C461F5">
        <w:rPr>
          <w:b/>
          <w:sz w:val="28"/>
        </w:rPr>
        <w:t>Подготовительно-сварочные работы</w:t>
      </w:r>
      <w:r>
        <w:rPr>
          <w:b/>
          <w:sz w:val="28"/>
        </w:rPr>
        <w:t>.</w:t>
      </w:r>
    </w:p>
    <w:p w:rsidR="00EA6ABE" w:rsidRPr="004415ED" w:rsidRDefault="00EA6ABE" w:rsidP="00EA6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A6ABE" w:rsidRPr="004415ED" w:rsidRDefault="00EA6ABE" w:rsidP="00EA6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Pr="004415ED">
        <w:rPr>
          <w:b/>
          <w:sz w:val="28"/>
          <w:szCs w:val="28"/>
        </w:rPr>
        <w:t>Область применения программы</w:t>
      </w:r>
    </w:p>
    <w:p w:rsidR="00EA6ABE" w:rsidRPr="003A1F61" w:rsidRDefault="00EA6ABE" w:rsidP="003A1F61">
      <w:pPr>
        <w:ind w:firstLine="737"/>
        <w:jc w:val="both"/>
      </w:pPr>
      <w:r w:rsidRPr="003713D9">
        <w:t>Программа профессионального модуля – является частью основной профессиональной образовательной программы в соответствии с ФГОС по профессии НПО</w:t>
      </w:r>
      <w:r w:rsidR="00F60AB2">
        <w:t xml:space="preserve"> </w:t>
      </w:r>
      <w:r w:rsidR="00AB7E45">
        <w:rPr>
          <w:b/>
          <w:szCs w:val="28"/>
        </w:rPr>
        <w:t>150709.</w:t>
      </w:r>
      <w:r w:rsidRPr="00EA6ABE">
        <w:rPr>
          <w:b/>
          <w:szCs w:val="28"/>
        </w:rPr>
        <w:t>02 СВАРЩИК (ЭЛЕКТРОСВАРОЧНЫЕ И ГАЗОСВАРОЧНЫЕ РАБО</w:t>
      </w:r>
      <w:r w:rsidR="00251EF5">
        <w:rPr>
          <w:b/>
          <w:szCs w:val="28"/>
        </w:rPr>
        <w:t>Т</w:t>
      </w:r>
      <w:r w:rsidRPr="00EA6ABE">
        <w:rPr>
          <w:b/>
          <w:szCs w:val="28"/>
        </w:rPr>
        <w:t>Ы)</w:t>
      </w:r>
      <w:r w:rsidR="00F60AB2">
        <w:rPr>
          <w:b/>
          <w:szCs w:val="28"/>
        </w:rPr>
        <w:t xml:space="preserve"> </w:t>
      </w:r>
      <w:r w:rsidR="008A5AD1" w:rsidRPr="00600A0D">
        <w:t xml:space="preserve">входящим в состав укрупненной группы профессий </w:t>
      </w:r>
      <w:r w:rsidR="00EB71F4" w:rsidRPr="00600A0D">
        <w:t>150000 Металлургия, ма</w:t>
      </w:r>
      <w:r w:rsidR="00600A0D">
        <w:t>шиностроение и металлообработка</w:t>
      </w:r>
      <w:r w:rsidR="00EB71F4" w:rsidRPr="00600A0D">
        <w:t xml:space="preserve"> по направлению</w:t>
      </w:r>
      <w:r w:rsidR="00EB71F4" w:rsidRPr="00600A0D">
        <w:rPr>
          <w:color w:val="FF0000"/>
        </w:rPr>
        <w:t xml:space="preserve"> </w:t>
      </w:r>
      <w:r w:rsidR="00EB71F4" w:rsidRPr="00600A0D">
        <w:t>150700 Машиностроение</w:t>
      </w:r>
      <w:r w:rsidR="00F60AB2" w:rsidRPr="00600A0D">
        <w:t xml:space="preserve"> </w:t>
      </w:r>
      <w:r w:rsidRPr="00600A0D">
        <w:t>в части освоения основного вида профессиональной деятельности</w:t>
      </w:r>
      <w:r w:rsidRPr="003713D9">
        <w:t xml:space="preserve"> (ВПД):</w:t>
      </w:r>
      <w:r w:rsidRPr="003713D9">
        <w:rPr>
          <w:b/>
        </w:rPr>
        <w:t xml:space="preserve"> Подготовительно-сварочные работы</w:t>
      </w:r>
      <w:r w:rsidRPr="003713D9">
        <w:rPr>
          <w:i/>
        </w:rPr>
        <w:t xml:space="preserve"> </w:t>
      </w:r>
      <w:r w:rsidRPr="003713D9">
        <w:t>и соответствующих профессиональных компетенций (ПК):</w:t>
      </w:r>
    </w:p>
    <w:p w:rsidR="00EA6ABE" w:rsidRPr="003713D9" w:rsidRDefault="00EA6ABE" w:rsidP="00EA6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A6ABE" w:rsidRPr="003713D9" w:rsidRDefault="00EA6ABE" w:rsidP="00854C9F">
      <w:pPr>
        <w:pStyle w:val="2"/>
        <w:widowControl w:val="0"/>
        <w:ind w:left="770" w:firstLine="0"/>
      </w:pPr>
      <w:r w:rsidRPr="003713D9">
        <w:t>1. Выполнять типовые слесарные операции, применяемые при подготовке металла к сварке.</w:t>
      </w:r>
    </w:p>
    <w:p w:rsidR="00EA6ABE" w:rsidRPr="003713D9" w:rsidRDefault="00EA6ABE" w:rsidP="00854C9F">
      <w:pPr>
        <w:pStyle w:val="2"/>
        <w:widowControl w:val="0"/>
        <w:ind w:left="770" w:firstLine="0"/>
      </w:pPr>
      <w:r w:rsidRPr="003713D9">
        <w:t>2. Подготавливать газовые баллоны, регулирующую и коммуникационную аппаратуру для сварки и резки.</w:t>
      </w:r>
    </w:p>
    <w:p w:rsidR="00EA6ABE" w:rsidRPr="003713D9" w:rsidRDefault="00EA6ABE" w:rsidP="00EA6ABE">
      <w:pPr>
        <w:pStyle w:val="2"/>
        <w:widowControl w:val="0"/>
        <w:ind w:left="110" w:firstLine="660"/>
      </w:pPr>
      <w:r w:rsidRPr="003713D9">
        <w:t>3. Выполнять сборку изделий под сварку.</w:t>
      </w:r>
    </w:p>
    <w:p w:rsidR="00EA6ABE" w:rsidRPr="003713D9" w:rsidRDefault="00EA6ABE" w:rsidP="00EA6ABE">
      <w:pPr>
        <w:pStyle w:val="2"/>
        <w:widowControl w:val="0"/>
        <w:ind w:left="110" w:firstLine="660"/>
      </w:pPr>
      <w:r w:rsidRPr="003713D9">
        <w:t>4. Проверять точность сборки.</w:t>
      </w:r>
    </w:p>
    <w:p w:rsidR="00EA6ABE" w:rsidRPr="003713D9" w:rsidRDefault="00EA6ABE" w:rsidP="00EA6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</w:pPr>
    </w:p>
    <w:p w:rsidR="00F60AB2" w:rsidRPr="00B815F1" w:rsidRDefault="00F60AB2" w:rsidP="00F60AB2">
      <w:pPr>
        <w:pStyle w:val="a4"/>
        <w:spacing w:line="20" w:lineRule="atLeast"/>
        <w:jc w:val="both"/>
        <w:rPr>
          <w:rFonts w:ascii="Times New Roman" w:hAnsi="Times New Roman"/>
          <w:sz w:val="24"/>
          <w:szCs w:val="24"/>
        </w:rPr>
      </w:pPr>
      <w:r w:rsidRPr="00B815F1">
        <w:rPr>
          <w:rFonts w:ascii="Times New Roman" w:hAnsi="Times New Roman"/>
          <w:sz w:val="24"/>
          <w:szCs w:val="24"/>
        </w:rPr>
        <w:t>Программа профессионального модуля может быть использована</w:t>
      </w:r>
      <w:r w:rsidRPr="00B815F1">
        <w:rPr>
          <w:rFonts w:ascii="Times New Roman" w:hAnsi="Times New Roman"/>
          <w:b/>
          <w:sz w:val="24"/>
          <w:szCs w:val="24"/>
        </w:rPr>
        <w:t xml:space="preserve"> </w:t>
      </w:r>
      <w:r w:rsidRPr="00B815F1">
        <w:rPr>
          <w:rFonts w:ascii="Times New Roman" w:hAnsi="Times New Roman"/>
          <w:sz w:val="24"/>
          <w:szCs w:val="24"/>
        </w:rPr>
        <w:t>в дополнительном профессиональном образовании (в программах повышения квалификации и переподготовки) по рабочей профессии: 19905 - Электросварщик на автоматических и полуавтоматических машинах</w:t>
      </w:r>
      <w:r w:rsidR="007A78DD">
        <w:rPr>
          <w:rFonts w:ascii="Times New Roman" w:hAnsi="Times New Roman"/>
          <w:sz w:val="24"/>
          <w:szCs w:val="24"/>
        </w:rPr>
        <w:t>;</w:t>
      </w:r>
      <w:r w:rsidRPr="00B815F1">
        <w:rPr>
          <w:rFonts w:ascii="Times New Roman" w:hAnsi="Times New Roman"/>
          <w:sz w:val="24"/>
          <w:szCs w:val="24"/>
        </w:rPr>
        <w:t xml:space="preserve"> 19906 - Электросварщик ручной сварки</w:t>
      </w:r>
      <w:r w:rsidR="007A78DD">
        <w:rPr>
          <w:rFonts w:ascii="Times New Roman" w:hAnsi="Times New Roman"/>
          <w:sz w:val="24"/>
          <w:szCs w:val="24"/>
        </w:rPr>
        <w:t>;</w:t>
      </w:r>
      <w:r w:rsidRPr="00B815F1">
        <w:rPr>
          <w:rFonts w:ascii="Times New Roman" w:hAnsi="Times New Roman"/>
          <w:sz w:val="24"/>
          <w:szCs w:val="24"/>
        </w:rPr>
        <w:t xml:space="preserve"> 19756 – Электрогазосварщик на основании профессионального образования, а также для профессиональной подготовки по рабочей профессии: 19905 - Электросварщик на автоматическ</w:t>
      </w:r>
      <w:r w:rsidR="007A78DD">
        <w:rPr>
          <w:rFonts w:ascii="Times New Roman" w:hAnsi="Times New Roman"/>
          <w:sz w:val="24"/>
          <w:szCs w:val="24"/>
        </w:rPr>
        <w:t>их и полуавтоматических машинах,</w:t>
      </w:r>
      <w:r w:rsidRPr="00B815F1">
        <w:rPr>
          <w:rFonts w:ascii="Times New Roman" w:hAnsi="Times New Roman"/>
          <w:sz w:val="24"/>
          <w:szCs w:val="24"/>
        </w:rPr>
        <w:t xml:space="preserve"> 19906 - Электросварщик ручной сварки</w:t>
      </w:r>
      <w:r w:rsidR="007A78DD">
        <w:rPr>
          <w:rFonts w:ascii="Times New Roman" w:hAnsi="Times New Roman"/>
          <w:sz w:val="24"/>
          <w:szCs w:val="24"/>
        </w:rPr>
        <w:t>,</w:t>
      </w:r>
      <w:r w:rsidRPr="00B815F1">
        <w:rPr>
          <w:rFonts w:ascii="Times New Roman" w:hAnsi="Times New Roman"/>
          <w:sz w:val="24"/>
          <w:szCs w:val="24"/>
        </w:rPr>
        <w:t xml:space="preserve"> 19756 – Электрогазосварщик без требований к уровню образования и наличию опыта работы.</w:t>
      </w:r>
    </w:p>
    <w:p w:rsidR="00EA6ABE" w:rsidRPr="004415ED" w:rsidRDefault="00EA6ABE" w:rsidP="00EA6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EA6ABE" w:rsidRPr="004415ED" w:rsidRDefault="00EA6ABE" w:rsidP="00EA6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4415ED">
        <w:rPr>
          <w:b/>
          <w:sz w:val="28"/>
          <w:szCs w:val="28"/>
        </w:rPr>
        <w:t>2. Цели и задачи модуля – требования к результатам освоения модуля</w:t>
      </w:r>
    </w:p>
    <w:p w:rsidR="00EA6ABE" w:rsidRPr="003713D9" w:rsidRDefault="00EA6ABE" w:rsidP="00EA6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3713D9"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EA6ABE" w:rsidRDefault="00EA6ABE" w:rsidP="00EA6ABE">
      <w:pPr>
        <w:pStyle w:val="2"/>
        <w:widowControl w:val="0"/>
        <w:ind w:left="0" w:firstLine="284"/>
        <w:rPr>
          <w:b/>
          <w:sz w:val="28"/>
          <w:szCs w:val="28"/>
        </w:rPr>
      </w:pPr>
    </w:p>
    <w:p w:rsidR="0027174F" w:rsidRDefault="00EA6ABE" w:rsidP="00EA6ABE">
      <w:pPr>
        <w:pStyle w:val="2"/>
        <w:widowControl w:val="0"/>
        <w:ind w:left="0" w:firstLine="284"/>
        <w:rPr>
          <w:b/>
          <w:sz w:val="28"/>
          <w:szCs w:val="28"/>
        </w:rPr>
      </w:pPr>
      <w:r w:rsidRPr="004A5010">
        <w:rPr>
          <w:b/>
          <w:sz w:val="28"/>
          <w:szCs w:val="28"/>
        </w:rPr>
        <w:t>иметь практический опыт:</w:t>
      </w:r>
    </w:p>
    <w:p w:rsidR="00EA6ABE" w:rsidRPr="00C461F5" w:rsidRDefault="002161B4" w:rsidP="002161B4">
      <w:pPr>
        <w:pStyle w:val="2"/>
        <w:widowControl w:val="0"/>
        <w:ind w:left="0" w:firstLine="0"/>
      </w:pPr>
      <w:r>
        <w:t xml:space="preserve">- </w:t>
      </w:r>
      <w:r w:rsidR="00EA6ABE" w:rsidRPr="00C461F5">
        <w:t>выполнения типовых слес</w:t>
      </w:r>
      <w:r w:rsidR="00EA6ABE">
        <w:t xml:space="preserve">арных операций, применяемых при </w:t>
      </w:r>
      <w:r w:rsidR="00EA6ABE" w:rsidRPr="00C461F5">
        <w:t>п</w:t>
      </w:r>
      <w:r w:rsidR="00EA6ABE">
        <w:t xml:space="preserve">одготовке металла к </w:t>
      </w:r>
      <w:r w:rsidR="00EA6ABE" w:rsidRPr="00C461F5">
        <w:t>сварке;</w:t>
      </w:r>
    </w:p>
    <w:p w:rsidR="00EA6ABE" w:rsidRPr="00C461F5" w:rsidRDefault="002161B4" w:rsidP="002161B4">
      <w:pPr>
        <w:pStyle w:val="2"/>
        <w:widowControl w:val="0"/>
        <w:ind w:left="0" w:firstLine="0"/>
      </w:pPr>
      <w:r>
        <w:t xml:space="preserve">- </w:t>
      </w:r>
      <w:r w:rsidR="00EA6ABE" w:rsidRPr="00C461F5">
        <w:t>подготовки баллонов, регулирующей и коммуникационной аппаратуры для</w:t>
      </w:r>
      <w:r>
        <w:t xml:space="preserve"> </w:t>
      </w:r>
      <w:r w:rsidR="00EA6ABE" w:rsidRPr="00C461F5">
        <w:t>сварки и резки;</w:t>
      </w:r>
    </w:p>
    <w:p w:rsidR="00EA6ABE" w:rsidRPr="00C461F5" w:rsidRDefault="002161B4" w:rsidP="002161B4">
      <w:pPr>
        <w:pStyle w:val="2"/>
        <w:widowControl w:val="0"/>
        <w:ind w:left="0" w:firstLine="0"/>
      </w:pPr>
      <w:r>
        <w:t xml:space="preserve">- </w:t>
      </w:r>
      <w:r w:rsidR="00EA6ABE" w:rsidRPr="00C461F5">
        <w:t>выполнения сборки изделий под сварку;</w:t>
      </w:r>
    </w:p>
    <w:p w:rsidR="00EA6ABE" w:rsidRPr="00C461F5" w:rsidRDefault="002161B4" w:rsidP="002161B4">
      <w:pPr>
        <w:pStyle w:val="2"/>
        <w:widowControl w:val="0"/>
        <w:ind w:left="0" w:firstLine="0"/>
      </w:pPr>
      <w:r>
        <w:t xml:space="preserve">- </w:t>
      </w:r>
      <w:r w:rsidR="00EA6ABE" w:rsidRPr="00C461F5">
        <w:t>проверки точности сборки;</w:t>
      </w:r>
    </w:p>
    <w:p w:rsidR="00EA6ABE" w:rsidRPr="004415ED" w:rsidRDefault="00EA6ABE" w:rsidP="00216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7174F" w:rsidRDefault="00EA6ABE" w:rsidP="00EA6ABE">
      <w:pPr>
        <w:widowControl w:val="0"/>
        <w:ind w:firstLine="284"/>
        <w:rPr>
          <w:b/>
          <w:sz w:val="28"/>
          <w:szCs w:val="28"/>
        </w:rPr>
      </w:pPr>
      <w:r w:rsidRPr="004A5010">
        <w:rPr>
          <w:b/>
          <w:sz w:val="28"/>
          <w:szCs w:val="28"/>
        </w:rPr>
        <w:t>уметь:</w:t>
      </w:r>
    </w:p>
    <w:p w:rsidR="00EA6ABE" w:rsidRPr="00C461F5" w:rsidRDefault="002161B4" w:rsidP="002161B4">
      <w:pPr>
        <w:widowControl w:val="0"/>
      </w:pPr>
      <w:r>
        <w:t xml:space="preserve">- </w:t>
      </w:r>
      <w:r w:rsidR="00EA6ABE" w:rsidRPr="00C461F5">
        <w:t xml:space="preserve">выполнять правку и гибку, разметку, рубку, резку механическую, опиливание металла; </w:t>
      </w:r>
    </w:p>
    <w:p w:rsidR="00EA6ABE" w:rsidRPr="00C461F5" w:rsidRDefault="002161B4" w:rsidP="002161B4">
      <w:pPr>
        <w:widowControl w:val="0"/>
      </w:pPr>
      <w:r>
        <w:t xml:space="preserve">- </w:t>
      </w:r>
      <w:r w:rsidR="00EA6ABE" w:rsidRPr="00C461F5">
        <w:t>п</w:t>
      </w:r>
      <w:r w:rsidR="00EA6ABE">
        <w:t xml:space="preserve">одготавливать газовые баллоны к </w:t>
      </w:r>
      <w:r w:rsidR="00EA6ABE" w:rsidRPr="00C461F5">
        <w:t xml:space="preserve">работе; </w:t>
      </w:r>
    </w:p>
    <w:p w:rsidR="00870026" w:rsidRDefault="002161B4" w:rsidP="00216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- </w:t>
      </w:r>
      <w:r w:rsidR="00EA6ABE" w:rsidRPr="00C461F5">
        <w:t>выполн</w:t>
      </w:r>
      <w:r w:rsidR="00EA6ABE">
        <w:t xml:space="preserve">ять сборку изделий под сварку в </w:t>
      </w:r>
      <w:r w:rsidR="00EA6ABE" w:rsidRPr="00C461F5">
        <w:t>сборочно-сварочных приспособлениях и прихватками;</w:t>
      </w:r>
    </w:p>
    <w:p w:rsidR="00EA6ABE" w:rsidRPr="004415ED" w:rsidRDefault="002161B4" w:rsidP="00216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t xml:space="preserve">- </w:t>
      </w:r>
      <w:r w:rsidR="00EA6ABE" w:rsidRPr="00C461F5">
        <w:t>проверять точность сборки</w:t>
      </w:r>
    </w:p>
    <w:p w:rsidR="007A78DD" w:rsidRDefault="007A78DD" w:rsidP="00EA6ABE">
      <w:pPr>
        <w:widowControl w:val="0"/>
        <w:ind w:firstLine="284"/>
        <w:rPr>
          <w:b/>
          <w:sz w:val="28"/>
          <w:szCs w:val="28"/>
        </w:rPr>
      </w:pPr>
    </w:p>
    <w:p w:rsidR="0027174F" w:rsidRDefault="00EA6ABE" w:rsidP="00EA6ABE">
      <w:pPr>
        <w:widowControl w:val="0"/>
        <w:ind w:firstLine="284"/>
        <w:rPr>
          <w:b/>
          <w:sz w:val="28"/>
          <w:szCs w:val="28"/>
        </w:rPr>
      </w:pPr>
      <w:r w:rsidRPr="004A5010">
        <w:rPr>
          <w:b/>
          <w:sz w:val="28"/>
          <w:szCs w:val="28"/>
        </w:rPr>
        <w:lastRenderedPageBreak/>
        <w:t>знать:</w:t>
      </w:r>
    </w:p>
    <w:p w:rsidR="00EA6ABE" w:rsidRPr="00C461F5" w:rsidRDefault="002161B4" w:rsidP="002161B4">
      <w:pPr>
        <w:widowControl w:val="0"/>
      </w:pPr>
      <w:r>
        <w:t xml:space="preserve">- </w:t>
      </w:r>
      <w:r w:rsidR="00EA6ABE" w:rsidRPr="00C461F5">
        <w:t xml:space="preserve">правила подготовки изделий под сварку; </w:t>
      </w:r>
    </w:p>
    <w:p w:rsidR="00EA6ABE" w:rsidRPr="00C461F5" w:rsidRDefault="003A1F61" w:rsidP="002161B4">
      <w:pPr>
        <w:widowControl w:val="0"/>
      </w:pPr>
      <w:r>
        <w:t xml:space="preserve">- </w:t>
      </w:r>
      <w:r w:rsidR="00EA6ABE" w:rsidRPr="00C461F5">
        <w:t>назначение, сущность и технику выполнения типовых слесарных операций, выпол</w:t>
      </w:r>
      <w:r w:rsidR="00EA6ABE">
        <w:t xml:space="preserve">няемых при подготовке металла к </w:t>
      </w:r>
      <w:r w:rsidR="00EA6ABE" w:rsidRPr="00C461F5">
        <w:t xml:space="preserve">сварке; </w:t>
      </w:r>
    </w:p>
    <w:p w:rsidR="00EA6ABE" w:rsidRPr="00C461F5" w:rsidRDefault="002161B4" w:rsidP="002161B4">
      <w:pPr>
        <w:widowControl w:val="0"/>
      </w:pPr>
      <w:r>
        <w:t xml:space="preserve">- </w:t>
      </w:r>
      <w:r w:rsidR="00EA6ABE" w:rsidRPr="00C461F5">
        <w:t xml:space="preserve">средства и приёмы измерений линейных размеров, углов, отклонений формы поверхности; </w:t>
      </w:r>
    </w:p>
    <w:p w:rsidR="00EA6ABE" w:rsidRPr="00C461F5" w:rsidRDefault="002161B4" w:rsidP="002161B4">
      <w:pPr>
        <w:widowControl w:val="0"/>
      </w:pPr>
      <w:r>
        <w:t xml:space="preserve">- </w:t>
      </w:r>
      <w:r w:rsidR="00EA6ABE" w:rsidRPr="00C461F5">
        <w:t xml:space="preserve">виды и назначение сборочно-сварочных приспособлений; </w:t>
      </w:r>
    </w:p>
    <w:p w:rsidR="00EA6ABE" w:rsidRPr="00C461F5" w:rsidRDefault="002161B4" w:rsidP="002161B4">
      <w:pPr>
        <w:widowControl w:val="0"/>
      </w:pPr>
      <w:r>
        <w:t xml:space="preserve">- </w:t>
      </w:r>
      <w:r w:rsidR="00EA6ABE" w:rsidRPr="00C461F5">
        <w:t>виды сварных швов и соединений, их обозна</w:t>
      </w:r>
      <w:r w:rsidR="00EA6ABE">
        <w:t xml:space="preserve">чения на </w:t>
      </w:r>
      <w:r w:rsidR="00EA6ABE" w:rsidRPr="00C461F5">
        <w:t xml:space="preserve">чертежах; </w:t>
      </w:r>
    </w:p>
    <w:p w:rsidR="00EA6ABE" w:rsidRPr="00C461F5" w:rsidRDefault="002161B4" w:rsidP="002161B4">
      <w:pPr>
        <w:widowControl w:val="0"/>
      </w:pPr>
      <w:r>
        <w:t xml:space="preserve">- </w:t>
      </w:r>
      <w:r w:rsidR="00EA6ABE">
        <w:t xml:space="preserve">типы разделки кромок </w:t>
      </w:r>
      <w:r w:rsidR="00EA6ABE" w:rsidRPr="00C461F5">
        <w:t xml:space="preserve">под сварку; </w:t>
      </w:r>
    </w:p>
    <w:p w:rsidR="00EA6ABE" w:rsidRPr="00C461F5" w:rsidRDefault="002161B4" w:rsidP="002161B4">
      <w:pPr>
        <w:widowControl w:val="0"/>
      </w:pPr>
      <w:r>
        <w:t xml:space="preserve">- </w:t>
      </w:r>
      <w:r w:rsidR="00EA6ABE" w:rsidRPr="00C461F5">
        <w:t xml:space="preserve">правила наложения прихваток; </w:t>
      </w:r>
    </w:p>
    <w:p w:rsidR="00EA6ABE" w:rsidRPr="00F01D06" w:rsidRDefault="002161B4" w:rsidP="00216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t xml:space="preserve">- </w:t>
      </w:r>
      <w:r w:rsidR="00EA6ABE" w:rsidRPr="00C461F5">
        <w:t>типы газовых бал</w:t>
      </w:r>
      <w:r w:rsidR="00EA6ABE">
        <w:t>лонов и правила подготовки их к работе</w:t>
      </w:r>
    </w:p>
    <w:p w:rsidR="00EA6ABE" w:rsidRPr="004415ED" w:rsidRDefault="00EA6ABE" w:rsidP="00EA6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EA6ABE" w:rsidRDefault="00EA6ABE" w:rsidP="00EA6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4415ED">
        <w:rPr>
          <w:b/>
          <w:sz w:val="28"/>
          <w:szCs w:val="28"/>
        </w:rPr>
        <w:t>3. Рекомендуемое количество часов на освоение программы профессионального модуля:</w:t>
      </w:r>
    </w:p>
    <w:p w:rsidR="00EB5220" w:rsidRPr="003713D9" w:rsidRDefault="00EB5220" w:rsidP="00EA6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EA6ABE" w:rsidRPr="003713D9" w:rsidRDefault="00EA6ABE" w:rsidP="00EA6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713D9">
        <w:t>Всего</w:t>
      </w:r>
      <w:r w:rsidR="00EB5220" w:rsidRPr="003713D9">
        <w:t xml:space="preserve"> </w:t>
      </w:r>
      <w:r w:rsidR="003720E8">
        <w:t>120 часов</w:t>
      </w:r>
      <w:r w:rsidRPr="003713D9">
        <w:t>, в том числе:</w:t>
      </w:r>
    </w:p>
    <w:p w:rsidR="00EA6ABE" w:rsidRPr="003713D9" w:rsidRDefault="00EA6ABE" w:rsidP="00EA6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713D9">
        <w:t xml:space="preserve">максимальной учебной нагрузки обучающегося – </w:t>
      </w:r>
      <w:r w:rsidR="00580CB2">
        <w:t>66</w:t>
      </w:r>
      <w:r w:rsidR="00B1270A">
        <w:t xml:space="preserve"> </w:t>
      </w:r>
      <w:r w:rsidRPr="003713D9">
        <w:t>часов, включая:</w:t>
      </w:r>
    </w:p>
    <w:p w:rsidR="00EA6ABE" w:rsidRPr="003713D9" w:rsidRDefault="00EA6ABE" w:rsidP="00EA6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3713D9">
        <w:t xml:space="preserve">обязательной аудиторной учебной нагрузки обучающегося – </w:t>
      </w:r>
      <w:r w:rsidR="00580CB2">
        <w:t>44 часа</w:t>
      </w:r>
      <w:r w:rsidRPr="003713D9">
        <w:t>;</w:t>
      </w:r>
    </w:p>
    <w:p w:rsidR="00EA6ABE" w:rsidRPr="003713D9" w:rsidRDefault="00EA6ABE" w:rsidP="00EA6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3713D9">
        <w:t>самостоятельной работы обучающегося –</w:t>
      </w:r>
      <w:r w:rsidR="00580CB2">
        <w:t>22 часа</w:t>
      </w:r>
      <w:r w:rsidRPr="003713D9">
        <w:t>;</w:t>
      </w:r>
    </w:p>
    <w:p w:rsidR="00EA6ABE" w:rsidRPr="003713D9" w:rsidRDefault="003720E8" w:rsidP="00EA6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учебной практики – 54</w:t>
      </w:r>
      <w:r w:rsidR="00EA6ABE" w:rsidRPr="003713D9">
        <w:t xml:space="preserve"> часов.</w:t>
      </w:r>
    </w:p>
    <w:p w:rsidR="00EA6ABE" w:rsidRPr="003713D9" w:rsidRDefault="00EA6ABE" w:rsidP="00EA6ABE">
      <w:pPr>
        <w:spacing w:line="360" w:lineRule="auto"/>
        <w:jc w:val="both"/>
        <w:rPr>
          <w:b/>
          <w:caps/>
        </w:rPr>
      </w:pPr>
    </w:p>
    <w:p w:rsidR="00EA6ABE" w:rsidRDefault="00EA6ABE" w:rsidP="00EA6ABE">
      <w:pPr>
        <w:spacing w:line="360" w:lineRule="auto"/>
        <w:jc w:val="both"/>
        <w:rPr>
          <w:b/>
          <w:caps/>
          <w:sz w:val="28"/>
          <w:szCs w:val="28"/>
        </w:rPr>
      </w:pPr>
    </w:p>
    <w:p w:rsidR="00EA6ABE" w:rsidRDefault="00EA6ABE" w:rsidP="00EA6ABE">
      <w:pPr>
        <w:spacing w:line="360" w:lineRule="auto"/>
        <w:jc w:val="both"/>
        <w:rPr>
          <w:b/>
          <w:caps/>
          <w:sz w:val="28"/>
          <w:szCs w:val="28"/>
        </w:rPr>
      </w:pPr>
    </w:p>
    <w:p w:rsidR="00EA6ABE" w:rsidRDefault="00EA6ABE" w:rsidP="00EA6ABE">
      <w:pPr>
        <w:spacing w:line="360" w:lineRule="auto"/>
        <w:jc w:val="both"/>
        <w:rPr>
          <w:b/>
          <w:caps/>
          <w:sz w:val="28"/>
          <w:szCs w:val="28"/>
        </w:rPr>
      </w:pPr>
    </w:p>
    <w:p w:rsidR="00EA6ABE" w:rsidRDefault="00EA6ABE" w:rsidP="00EA6ABE">
      <w:pPr>
        <w:spacing w:line="360" w:lineRule="auto"/>
        <w:jc w:val="both"/>
        <w:rPr>
          <w:b/>
          <w:caps/>
          <w:sz w:val="28"/>
          <w:szCs w:val="28"/>
        </w:rPr>
      </w:pPr>
    </w:p>
    <w:p w:rsidR="00EA6ABE" w:rsidRDefault="00EA6ABE" w:rsidP="00EA6ABE">
      <w:pPr>
        <w:spacing w:line="360" w:lineRule="auto"/>
        <w:jc w:val="both"/>
        <w:rPr>
          <w:b/>
          <w:caps/>
          <w:sz w:val="28"/>
          <w:szCs w:val="28"/>
        </w:rPr>
      </w:pPr>
    </w:p>
    <w:p w:rsidR="00EA6ABE" w:rsidRDefault="00EA6ABE" w:rsidP="00EA6ABE">
      <w:pPr>
        <w:spacing w:line="360" w:lineRule="auto"/>
        <w:jc w:val="both"/>
        <w:rPr>
          <w:b/>
          <w:caps/>
          <w:sz w:val="28"/>
          <w:szCs w:val="28"/>
        </w:rPr>
      </w:pPr>
    </w:p>
    <w:p w:rsidR="00EA6ABE" w:rsidRDefault="00EA6ABE" w:rsidP="00EA6ABE">
      <w:pPr>
        <w:spacing w:line="360" w:lineRule="auto"/>
        <w:jc w:val="both"/>
        <w:rPr>
          <w:b/>
          <w:caps/>
          <w:sz w:val="28"/>
          <w:szCs w:val="28"/>
        </w:rPr>
      </w:pPr>
    </w:p>
    <w:p w:rsidR="00EA6ABE" w:rsidRDefault="00EA6ABE" w:rsidP="00EA6ABE">
      <w:pPr>
        <w:spacing w:line="360" w:lineRule="auto"/>
        <w:jc w:val="both"/>
        <w:rPr>
          <w:b/>
          <w:caps/>
          <w:sz w:val="28"/>
          <w:szCs w:val="28"/>
        </w:rPr>
      </w:pPr>
    </w:p>
    <w:p w:rsidR="00EA6ABE" w:rsidRDefault="00EA6ABE" w:rsidP="00EA6ABE">
      <w:pPr>
        <w:spacing w:line="360" w:lineRule="auto"/>
        <w:jc w:val="both"/>
        <w:rPr>
          <w:b/>
          <w:caps/>
          <w:sz w:val="28"/>
          <w:szCs w:val="28"/>
        </w:rPr>
      </w:pPr>
    </w:p>
    <w:p w:rsidR="00EA6ABE" w:rsidRDefault="00EA6ABE" w:rsidP="00EA6ABE">
      <w:pPr>
        <w:spacing w:line="360" w:lineRule="auto"/>
        <w:jc w:val="both"/>
        <w:rPr>
          <w:b/>
          <w:caps/>
          <w:sz w:val="28"/>
          <w:szCs w:val="28"/>
        </w:rPr>
      </w:pPr>
    </w:p>
    <w:p w:rsidR="00EA6ABE" w:rsidRDefault="00EA6ABE" w:rsidP="00EA6ABE">
      <w:pPr>
        <w:spacing w:line="360" w:lineRule="auto"/>
        <w:jc w:val="both"/>
        <w:rPr>
          <w:b/>
          <w:caps/>
          <w:sz w:val="28"/>
          <w:szCs w:val="28"/>
        </w:rPr>
      </w:pPr>
    </w:p>
    <w:p w:rsidR="00EA6ABE" w:rsidRDefault="00EA6ABE" w:rsidP="00EA6ABE">
      <w:pPr>
        <w:spacing w:line="360" w:lineRule="auto"/>
        <w:jc w:val="both"/>
        <w:rPr>
          <w:b/>
          <w:caps/>
          <w:sz w:val="28"/>
          <w:szCs w:val="28"/>
        </w:rPr>
      </w:pPr>
    </w:p>
    <w:p w:rsidR="00EA6ABE" w:rsidRDefault="00EA6ABE" w:rsidP="00EA6ABE">
      <w:pPr>
        <w:spacing w:line="360" w:lineRule="auto"/>
        <w:jc w:val="both"/>
        <w:rPr>
          <w:b/>
          <w:caps/>
          <w:sz w:val="28"/>
          <w:szCs w:val="28"/>
        </w:rPr>
      </w:pPr>
    </w:p>
    <w:p w:rsidR="00EA6ABE" w:rsidRDefault="00EA6ABE" w:rsidP="00EA6ABE">
      <w:pPr>
        <w:spacing w:line="360" w:lineRule="auto"/>
        <w:jc w:val="both"/>
        <w:rPr>
          <w:b/>
          <w:caps/>
          <w:sz w:val="28"/>
          <w:szCs w:val="28"/>
        </w:rPr>
      </w:pPr>
    </w:p>
    <w:p w:rsidR="00EA6ABE" w:rsidRDefault="00EA6ABE" w:rsidP="00EA6ABE">
      <w:pPr>
        <w:spacing w:line="360" w:lineRule="auto"/>
        <w:jc w:val="both"/>
        <w:rPr>
          <w:b/>
          <w:caps/>
          <w:sz w:val="28"/>
          <w:szCs w:val="28"/>
        </w:rPr>
      </w:pPr>
    </w:p>
    <w:p w:rsidR="00EA6ABE" w:rsidRDefault="00EA6ABE" w:rsidP="00EA6ABE">
      <w:pPr>
        <w:spacing w:line="360" w:lineRule="auto"/>
        <w:jc w:val="both"/>
        <w:rPr>
          <w:b/>
          <w:caps/>
          <w:sz w:val="28"/>
          <w:szCs w:val="28"/>
        </w:rPr>
      </w:pPr>
    </w:p>
    <w:p w:rsidR="00EA6ABE" w:rsidRDefault="00EA6ABE" w:rsidP="00EA6ABE">
      <w:pPr>
        <w:spacing w:line="360" w:lineRule="auto"/>
        <w:jc w:val="both"/>
      </w:pPr>
    </w:p>
    <w:p w:rsidR="000A6E65" w:rsidRDefault="000A6E65" w:rsidP="00EA6ABE">
      <w:pPr>
        <w:spacing w:line="360" w:lineRule="auto"/>
        <w:jc w:val="both"/>
      </w:pPr>
    </w:p>
    <w:p w:rsidR="00EA6ABE" w:rsidRPr="004415ED" w:rsidRDefault="00EA6ABE" w:rsidP="003713D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 xml:space="preserve">2. результаты освоения ПРОФЕССИОНАЛЬНОГО МОДУЛЯ </w:t>
      </w:r>
    </w:p>
    <w:p w:rsidR="00EA6ABE" w:rsidRPr="004415ED" w:rsidRDefault="00EA6ABE" w:rsidP="00371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EA6ABE" w:rsidRPr="003713D9" w:rsidRDefault="00EA6ABE" w:rsidP="00371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3713D9"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="008E4D9A" w:rsidRPr="003713D9">
        <w:t>ПОДГОТОВИТЕЛЬНО-</w:t>
      </w:r>
      <w:r w:rsidRPr="003713D9">
        <w:t>СВАРОЧНЫЕ РАБОТЫ, в том числе профессиональными (ПК) и общими (ОК) компетенциями:</w:t>
      </w:r>
    </w:p>
    <w:p w:rsidR="00EA6ABE" w:rsidRPr="003713D9" w:rsidRDefault="00EA6ABE" w:rsidP="00371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8023"/>
      </w:tblGrid>
      <w:tr w:rsidR="00EA6ABE" w:rsidRPr="00F01D06">
        <w:tc>
          <w:tcPr>
            <w:tcW w:w="1548" w:type="dxa"/>
            <w:vAlign w:val="center"/>
          </w:tcPr>
          <w:p w:rsidR="00EA6ABE" w:rsidRPr="003713D9" w:rsidRDefault="00EA6ABE" w:rsidP="003713D9">
            <w:pPr>
              <w:spacing w:line="360" w:lineRule="auto"/>
              <w:jc w:val="center"/>
              <w:rPr>
                <w:b/>
              </w:rPr>
            </w:pPr>
            <w:r w:rsidRPr="003713D9">
              <w:rPr>
                <w:b/>
              </w:rPr>
              <w:t>Код</w:t>
            </w:r>
          </w:p>
        </w:tc>
        <w:tc>
          <w:tcPr>
            <w:tcW w:w="8023" w:type="dxa"/>
            <w:vAlign w:val="center"/>
          </w:tcPr>
          <w:p w:rsidR="00EA6ABE" w:rsidRPr="003713D9" w:rsidRDefault="00EA6ABE" w:rsidP="003713D9">
            <w:pPr>
              <w:spacing w:line="360" w:lineRule="auto"/>
              <w:jc w:val="center"/>
              <w:rPr>
                <w:b/>
              </w:rPr>
            </w:pPr>
            <w:r w:rsidRPr="003713D9">
              <w:rPr>
                <w:b/>
              </w:rPr>
              <w:t>Наименование результата обучения</w:t>
            </w:r>
          </w:p>
        </w:tc>
      </w:tr>
      <w:tr w:rsidR="00EA6ABE" w:rsidRPr="00F01D06">
        <w:tc>
          <w:tcPr>
            <w:tcW w:w="1548" w:type="dxa"/>
            <w:vAlign w:val="center"/>
          </w:tcPr>
          <w:p w:rsidR="00EA6ABE" w:rsidRPr="003713D9" w:rsidRDefault="00494B49" w:rsidP="0052775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ПК </w:t>
            </w:r>
            <w:r w:rsidR="00EA6ABE" w:rsidRPr="003713D9">
              <w:rPr>
                <w:b/>
              </w:rPr>
              <w:t>1.</w:t>
            </w:r>
          </w:p>
        </w:tc>
        <w:tc>
          <w:tcPr>
            <w:tcW w:w="8023" w:type="dxa"/>
          </w:tcPr>
          <w:p w:rsidR="00EA6ABE" w:rsidRPr="003713D9" w:rsidRDefault="00EA6ABE" w:rsidP="003713D9">
            <w:pPr>
              <w:spacing w:line="360" w:lineRule="auto"/>
              <w:jc w:val="both"/>
            </w:pPr>
            <w:r w:rsidRPr="003713D9">
              <w:t>Выполнять типовые слесарные операции, применяемые при подготовке металла к сварке.</w:t>
            </w:r>
          </w:p>
        </w:tc>
      </w:tr>
      <w:tr w:rsidR="00EA6ABE" w:rsidRPr="00F01D06">
        <w:tc>
          <w:tcPr>
            <w:tcW w:w="1548" w:type="dxa"/>
            <w:vAlign w:val="center"/>
          </w:tcPr>
          <w:p w:rsidR="00EA6ABE" w:rsidRPr="003713D9" w:rsidRDefault="00494B49" w:rsidP="003713D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ПК </w:t>
            </w:r>
            <w:r w:rsidR="00EA6ABE" w:rsidRPr="003713D9">
              <w:rPr>
                <w:b/>
              </w:rPr>
              <w:t>2.</w:t>
            </w:r>
          </w:p>
        </w:tc>
        <w:tc>
          <w:tcPr>
            <w:tcW w:w="8023" w:type="dxa"/>
          </w:tcPr>
          <w:p w:rsidR="00EA6ABE" w:rsidRPr="003713D9" w:rsidRDefault="00EA6ABE" w:rsidP="003713D9">
            <w:pPr>
              <w:spacing w:line="360" w:lineRule="auto"/>
              <w:jc w:val="both"/>
            </w:pPr>
            <w:r w:rsidRPr="003713D9">
              <w:t xml:space="preserve">Подготавливать газовые баллоны, регулирующую и коммуникационную аппаратуру для сварки и резки. </w:t>
            </w:r>
          </w:p>
        </w:tc>
      </w:tr>
      <w:tr w:rsidR="00EA6ABE" w:rsidRPr="00F01D06">
        <w:tc>
          <w:tcPr>
            <w:tcW w:w="1548" w:type="dxa"/>
            <w:vAlign w:val="center"/>
          </w:tcPr>
          <w:p w:rsidR="00EA6ABE" w:rsidRPr="003713D9" w:rsidRDefault="00494B49" w:rsidP="003713D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ПК </w:t>
            </w:r>
            <w:r w:rsidR="00EA6ABE" w:rsidRPr="003713D9">
              <w:rPr>
                <w:b/>
              </w:rPr>
              <w:t>3.</w:t>
            </w:r>
          </w:p>
        </w:tc>
        <w:tc>
          <w:tcPr>
            <w:tcW w:w="8023" w:type="dxa"/>
          </w:tcPr>
          <w:p w:rsidR="00EA6ABE" w:rsidRPr="003713D9" w:rsidRDefault="00EA6ABE" w:rsidP="003713D9">
            <w:pPr>
              <w:spacing w:line="360" w:lineRule="auto"/>
              <w:jc w:val="both"/>
            </w:pPr>
            <w:r w:rsidRPr="003713D9">
              <w:t xml:space="preserve">Выполнять сборку изделий под сварку. </w:t>
            </w:r>
          </w:p>
        </w:tc>
      </w:tr>
      <w:tr w:rsidR="00EA6ABE" w:rsidRPr="00F01D06">
        <w:tc>
          <w:tcPr>
            <w:tcW w:w="1548" w:type="dxa"/>
            <w:vAlign w:val="center"/>
          </w:tcPr>
          <w:p w:rsidR="00EA6ABE" w:rsidRPr="003713D9" w:rsidRDefault="00494B49" w:rsidP="003713D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ПК </w:t>
            </w:r>
            <w:r w:rsidR="00EA6ABE" w:rsidRPr="003713D9">
              <w:rPr>
                <w:b/>
              </w:rPr>
              <w:t>4.</w:t>
            </w:r>
          </w:p>
        </w:tc>
        <w:tc>
          <w:tcPr>
            <w:tcW w:w="8023" w:type="dxa"/>
          </w:tcPr>
          <w:p w:rsidR="00EA6ABE" w:rsidRPr="003713D9" w:rsidRDefault="00EA6ABE" w:rsidP="003713D9">
            <w:pPr>
              <w:spacing w:line="360" w:lineRule="auto"/>
              <w:jc w:val="both"/>
            </w:pPr>
            <w:r w:rsidRPr="003713D9">
              <w:t xml:space="preserve">Проверять точность сборки. </w:t>
            </w:r>
          </w:p>
        </w:tc>
      </w:tr>
      <w:tr w:rsidR="00EA6ABE" w:rsidRPr="00F01D06">
        <w:tc>
          <w:tcPr>
            <w:tcW w:w="1548" w:type="dxa"/>
            <w:vAlign w:val="center"/>
          </w:tcPr>
          <w:p w:rsidR="00EA6ABE" w:rsidRPr="003713D9" w:rsidRDefault="00EA6ABE" w:rsidP="003713D9">
            <w:pPr>
              <w:spacing w:line="360" w:lineRule="auto"/>
              <w:jc w:val="center"/>
              <w:rPr>
                <w:b/>
              </w:rPr>
            </w:pPr>
            <w:r w:rsidRPr="003713D9">
              <w:rPr>
                <w:b/>
              </w:rPr>
              <w:t>ОК 1</w:t>
            </w:r>
          </w:p>
        </w:tc>
        <w:tc>
          <w:tcPr>
            <w:tcW w:w="8023" w:type="dxa"/>
          </w:tcPr>
          <w:p w:rsidR="00EA6ABE" w:rsidRPr="003713D9" w:rsidRDefault="00EA6ABE" w:rsidP="003713D9">
            <w:pPr>
              <w:spacing w:line="360" w:lineRule="auto"/>
              <w:jc w:val="both"/>
            </w:pPr>
            <w:r w:rsidRPr="003713D9"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EA6ABE" w:rsidRPr="00F01D06">
        <w:tc>
          <w:tcPr>
            <w:tcW w:w="1548" w:type="dxa"/>
            <w:vAlign w:val="center"/>
          </w:tcPr>
          <w:p w:rsidR="00EA6ABE" w:rsidRPr="003713D9" w:rsidRDefault="00EA6ABE" w:rsidP="003713D9">
            <w:pPr>
              <w:spacing w:line="360" w:lineRule="auto"/>
              <w:jc w:val="center"/>
              <w:rPr>
                <w:b/>
              </w:rPr>
            </w:pPr>
            <w:r w:rsidRPr="003713D9">
              <w:rPr>
                <w:b/>
              </w:rPr>
              <w:t>ОК 2</w:t>
            </w:r>
          </w:p>
        </w:tc>
        <w:tc>
          <w:tcPr>
            <w:tcW w:w="8023" w:type="dxa"/>
          </w:tcPr>
          <w:p w:rsidR="00EA6ABE" w:rsidRPr="003713D9" w:rsidRDefault="00EA6ABE" w:rsidP="003713D9">
            <w:pPr>
              <w:spacing w:line="360" w:lineRule="auto"/>
              <w:jc w:val="both"/>
            </w:pPr>
            <w:r w:rsidRPr="003713D9">
              <w:t xml:space="preserve">Организовывать собственную деятельность, исходя из цели и способов ее достижения, определенных руководителем. </w:t>
            </w:r>
          </w:p>
        </w:tc>
      </w:tr>
      <w:tr w:rsidR="00EA6ABE" w:rsidRPr="00F01D06">
        <w:tc>
          <w:tcPr>
            <w:tcW w:w="1548" w:type="dxa"/>
            <w:vAlign w:val="center"/>
          </w:tcPr>
          <w:p w:rsidR="00EA6ABE" w:rsidRPr="003713D9" w:rsidRDefault="00EA6ABE" w:rsidP="003713D9">
            <w:pPr>
              <w:spacing w:line="360" w:lineRule="auto"/>
              <w:jc w:val="center"/>
              <w:rPr>
                <w:b/>
              </w:rPr>
            </w:pPr>
            <w:r w:rsidRPr="003713D9">
              <w:rPr>
                <w:b/>
              </w:rPr>
              <w:t>ОК 3</w:t>
            </w:r>
          </w:p>
        </w:tc>
        <w:tc>
          <w:tcPr>
            <w:tcW w:w="8023" w:type="dxa"/>
          </w:tcPr>
          <w:p w:rsidR="00EA6ABE" w:rsidRPr="003713D9" w:rsidRDefault="00EA6ABE" w:rsidP="003713D9">
            <w:pPr>
              <w:spacing w:line="360" w:lineRule="auto"/>
              <w:jc w:val="both"/>
            </w:pPr>
            <w:r w:rsidRPr="003713D9">
              <w:t xml:space="preserve"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 </w:t>
            </w:r>
          </w:p>
        </w:tc>
      </w:tr>
      <w:tr w:rsidR="00EA6ABE" w:rsidRPr="00F01D06">
        <w:tc>
          <w:tcPr>
            <w:tcW w:w="1548" w:type="dxa"/>
            <w:vAlign w:val="center"/>
          </w:tcPr>
          <w:p w:rsidR="00EA6ABE" w:rsidRPr="003713D9" w:rsidRDefault="00EA6ABE" w:rsidP="003713D9">
            <w:pPr>
              <w:spacing w:line="360" w:lineRule="auto"/>
              <w:jc w:val="center"/>
              <w:rPr>
                <w:b/>
              </w:rPr>
            </w:pPr>
            <w:r w:rsidRPr="003713D9">
              <w:rPr>
                <w:b/>
              </w:rPr>
              <w:t>ОК 4</w:t>
            </w:r>
          </w:p>
        </w:tc>
        <w:tc>
          <w:tcPr>
            <w:tcW w:w="8023" w:type="dxa"/>
          </w:tcPr>
          <w:p w:rsidR="00EA6ABE" w:rsidRPr="003713D9" w:rsidRDefault="00EA6ABE" w:rsidP="003713D9">
            <w:pPr>
              <w:spacing w:line="360" w:lineRule="auto"/>
              <w:jc w:val="both"/>
            </w:pPr>
            <w:r w:rsidRPr="003713D9">
              <w:t xml:space="preserve">Осуществлять поиск информации, необходимой для эффективного выполнения профессиональных задач. </w:t>
            </w:r>
          </w:p>
        </w:tc>
      </w:tr>
      <w:tr w:rsidR="00EA6ABE" w:rsidRPr="00F01D06">
        <w:tc>
          <w:tcPr>
            <w:tcW w:w="1548" w:type="dxa"/>
            <w:vAlign w:val="center"/>
          </w:tcPr>
          <w:p w:rsidR="00EA6ABE" w:rsidRPr="003713D9" w:rsidRDefault="00EA6ABE" w:rsidP="003713D9">
            <w:pPr>
              <w:spacing w:line="360" w:lineRule="auto"/>
              <w:jc w:val="center"/>
              <w:rPr>
                <w:b/>
              </w:rPr>
            </w:pPr>
            <w:r w:rsidRPr="003713D9">
              <w:rPr>
                <w:b/>
              </w:rPr>
              <w:t>ОК 6</w:t>
            </w:r>
          </w:p>
        </w:tc>
        <w:tc>
          <w:tcPr>
            <w:tcW w:w="8023" w:type="dxa"/>
          </w:tcPr>
          <w:p w:rsidR="00EA6ABE" w:rsidRPr="003713D9" w:rsidRDefault="00EA6ABE" w:rsidP="003713D9">
            <w:pPr>
              <w:spacing w:line="360" w:lineRule="auto"/>
              <w:jc w:val="both"/>
            </w:pPr>
            <w:r w:rsidRPr="003713D9">
              <w:t xml:space="preserve">Работать в команде, эффективно общаться с коллегами, руководством, клиентами. </w:t>
            </w:r>
          </w:p>
        </w:tc>
      </w:tr>
      <w:tr w:rsidR="00EA6ABE" w:rsidRPr="00F01D06">
        <w:tc>
          <w:tcPr>
            <w:tcW w:w="1548" w:type="dxa"/>
            <w:vAlign w:val="center"/>
          </w:tcPr>
          <w:p w:rsidR="00EA6ABE" w:rsidRPr="003713D9" w:rsidRDefault="00EA6ABE" w:rsidP="003713D9">
            <w:pPr>
              <w:spacing w:line="360" w:lineRule="auto"/>
              <w:jc w:val="center"/>
              <w:rPr>
                <w:b/>
              </w:rPr>
            </w:pPr>
            <w:r w:rsidRPr="003713D9">
              <w:rPr>
                <w:b/>
              </w:rPr>
              <w:t>ОК 7</w:t>
            </w:r>
          </w:p>
        </w:tc>
        <w:tc>
          <w:tcPr>
            <w:tcW w:w="8023" w:type="dxa"/>
          </w:tcPr>
          <w:p w:rsidR="00EA6ABE" w:rsidRPr="003713D9" w:rsidRDefault="00EA6ABE" w:rsidP="003713D9">
            <w:pPr>
              <w:spacing w:line="360" w:lineRule="auto"/>
              <w:jc w:val="both"/>
            </w:pPr>
            <w:r w:rsidRPr="003713D9">
              <w:t xml:space="preserve">Исполнять воинскую обязанность, в том числе с применением полученных профессиональных знаний. </w:t>
            </w:r>
          </w:p>
        </w:tc>
      </w:tr>
    </w:tbl>
    <w:p w:rsidR="00EA6ABE" w:rsidRPr="00F01D06" w:rsidRDefault="00EA6ABE" w:rsidP="00371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sz w:val="28"/>
          <w:szCs w:val="28"/>
        </w:rPr>
      </w:pPr>
    </w:p>
    <w:p w:rsidR="00EA6ABE" w:rsidRPr="00EA6ABE" w:rsidRDefault="00EA6ABE" w:rsidP="00EA6ABE">
      <w:pPr>
        <w:spacing w:line="360" w:lineRule="auto"/>
        <w:jc w:val="both"/>
        <w:sectPr w:rsidR="00EA6ABE" w:rsidRPr="00EA6ABE">
          <w:headerReference w:type="default" r:id="rId8"/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A6ABE" w:rsidRPr="00971627" w:rsidRDefault="00EA6ABE" w:rsidP="003713D9">
      <w:pPr>
        <w:jc w:val="center"/>
        <w:rPr>
          <w:b/>
        </w:rPr>
      </w:pPr>
      <w:r>
        <w:rPr>
          <w:b/>
          <w:sz w:val="28"/>
          <w:szCs w:val="28"/>
        </w:rPr>
        <w:lastRenderedPageBreak/>
        <w:t xml:space="preserve">3. </w:t>
      </w:r>
      <w:r w:rsidRPr="00971627">
        <w:rPr>
          <w:b/>
          <w:caps/>
        </w:rPr>
        <w:t>Структура и содержание профессионального модуля.</w:t>
      </w:r>
    </w:p>
    <w:p w:rsidR="00EA6ABE" w:rsidRDefault="00EA6ABE" w:rsidP="003713D9">
      <w:pPr>
        <w:jc w:val="both"/>
        <w:rPr>
          <w:b/>
        </w:rPr>
      </w:pPr>
      <w:r w:rsidRPr="00971627">
        <w:rPr>
          <w:b/>
        </w:rPr>
        <w:t>3.1. ТЕМАТИЧЕСКИЙ ПЛАН</w:t>
      </w:r>
      <w:r>
        <w:rPr>
          <w:b/>
        </w:rPr>
        <w:t xml:space="preserve"> ПРОФЕССИОНАЛЬНОГО МОДУЛЯ</w:t>
      </w:r>
    </w:p>
    <w:p w:rsidR="003713D9" w:rsidRDefault="003713D9" w:rsidP="003713D9">
      <w:pPr>
        <w:jc w:val="both"/>
        <w:rPr>
          <w:b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7"/>
        <w:gridCol w:w="4679"/>
        <w:gridCol w:w="1307"/>
        <w:gridCol w:w="855"/>
        <w:gridCol w:w="1620"/>
        <w:gridCol w:w="1980"/>
        <w:gridCol w:w="1620"/>
        <w:gridCol w:w="1620"/>
      </w:tblGrid>
      <w:tr w:rsidR="00EA6ABE" w:rsidRPr="00080944">
        <w:trPr>
          <w:trHeight w:val="540"/>
        </w:trPr>
        <w:tc>
          <w:tcPr>
            <w:tcW w:w="1547" w:type="dxa"/>
            <w:vMerge w:val="restart"/>
          </w:tcPr>
          <w:p w:rsidR="00EA6ABE" w:rsidRPr="00080944" w:rsidRDefault="00EA6ABE" w:rsidP="001E6C90">
            <w:pPr>
              <w:jc w:val="center"/>
              <w:rPr>
                <w:b/>
                <w:sz w:val="20"/>
                <w:szCs w:val="20"/>
              </w:rPr>
            </w:pPr>
            <w:r w:rsidRPr="00080944">
              <w:rPr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4679" w:type="dxa"/>
            <w:vMerge w:val="restart"/>
          </w:tcPr>
          <w:p w:rsidR="00EA6ABE" w:rsidRPr="00080944" w:rsidRDefault="00EA6ABE" w:rsidP="001E6C90">
            <w:pPr>
              <w:ind w:left="-288" w:firstLine="288"/>
              <w:jc w:val="center"/>
              <w:rPr>
                <w:b/>
                <w:sz w:val="20"/>
                <w:szCs w:val="20"/>
              </w:rPr>
            </w:pPr>
            <w:r w:rsidRPr="00080944">
              <w:rPr>
                <w:b/>
                <w:sz w:val="20"/>
                <w:szCs w:val="20"/>
              </w:rPr>
              <w:t>Наименование разделов профессионального модуля.</w:t>
            </w:r>
          </w:p>
        </w:tc>
        <w:tc>
          <w:tcPr>
            <w:tcW w:w="1307" w:type="dxa"/>
            <w:vMerge w:val="restart"/>
          </w:tcPr>
          <w:p w:rsidR="00EA6ABE" w:rsidRPr="00080944" w:rsidRDefault="00EA6ABE" w:rsidP="001E6C90">
            <w:pPr>
              <w:jc w:val="center"/>
              <w:rPr>
                <w:b/>
                <w:sz w:val="20"/>
                <w:szCs w:val="20"/>
              </w:rPr>
            </w:pPr>
            <w:r w:rsidRPr="00080944">
              <w:rPr>
                <w:b/>
                <w:sz w:val="20"/>
                <w:szCs w:val="20"/>
              </w:rPr>
              <w:t xml:space="preserve">Всего часов </w:t>
            </w:r>
            <w:r w:rsidRPr="00080944">
              <w:rPr>
                <w:sz w:val="20"/>
                <w:szCs w:val="20"/>
              </w:rPr>
              <w:t>(макс. учебная нагрузка и практика)</w:t>
            </w:r>
          </w:p>
        </w:tc>
        <w:tc>
          <w:tcPr>
            <w:tcW w:w="4455" w:type="dxa"/>
            <w:gridSpan w:val="3"/>
          </w:tcPr>
          <w:p w:rsidR="00EA6ABE" w:rsidRPr="00080944" w:rsidRDefault="00EA6ABE" w:rsidP="001E6C90">
            <w:pPr>
              <w:jc w:val="center"/>
              <w:rPr>
                <w:b/>
                <w:sz w:val="20"/>
                <w:szCs w:val="20"/>
              </w:rPr>
            </w:pPr>
            <w:r w:rsidRPr="00080944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3240" w:type="dxa"/>
            <w:gridSpan w:val="2"/>
            <w:vMerge w:val="restart"/>
            <w:vAlign w:val="center"/>
          </w:tcPr>
          <w:p w:rsidR="00EA6ABE" w:rsidRPr="00080944" w:rsidRDefault="00EA6ABE" w:rsidP="001E6C90">
            <w:pPr>
              <w:jc w:val="center"/>
              <w:rPr>
                <w:b/>
                <w:sz w:val="20"/>
                <w:szCs w:val="20"/>
              </w:rPr>
            </w:pPr>
            <w:r w:rsidRPr="00080944">
              <w:rPr>
                <w:b/>
                <w:sz w:val="20"/>
                <w:szCs w:val="20"/>
              </w:rPr>
              <w:t>Практика</w:t>
            </w:r>
          </w:p>
        </w:tc>
      </w:tr>
      <w:tr w:rsidR="00EA6ABE" w:rsidRPr="00080944">
        <w:trPr>
          <w:trHeight w:val="70"/>
        </w:trPr>
        <w:tc>
          <w:tcPr>
            <w:tcW w:w="1547" w:type="dxa"/>
            <w:vMerge/>
          </w:tcPr>
          <w:p w:rsidR="00EA6ABE" w:rsidRPr="00080944" w:rsidRDefault="00EA6ABE" w:rsidP="001E6C9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79" w:type="dxa"/>
            <w:vMerge/>
          </w:tcPr>
          <w:p w:rsidR="00EA6ABE" w:rsidRPr="00080944" w:rsidRDefault="00EA6ABE" w:rsidP="001E6C9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7" w:type="dxa"/>
            <w:vMerge/>
          </w:tcPr>
          <w:p w:rsidR="00EA6ABE" w:rsidRPr="00080944" w:rsidRDefault="00EA6ABE" w:rsidP="001E6C9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75" w:type="dxa"/>
            <w:gridSpan w:val="2"/>
          </w:tcPr>
          <w:p w:rsidR="00EA6ABE" w:rsidRPr="00080944" w:rsidRDefault="00EA6ABE" w:rsidP="001E6C90">
            <w:pPr>
              <w:jc w:val="center"/>
              <w:rPr>
                <w:b/>
                <w:sz w:val="20"/>
                <w:szCs w:val="20"/>
              </w:rPr>
            </w:pPr>
            <w:r w:rsidRPr="00080944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1980" w:type="dxa"/>
            <w:vMerge w:val="restart"/>
          </w:tcPr>
          <w:p w:rsidR="00EA6ABE" w:rsidRPr="00080944" w:rsidRDefault="00EA6ABE" w:rsidP="001E6C90">
            <w:pPr>
              <w:jc w:val="center"/>
              <w:rPr>
                <w:b/>
                <w:sz w:val="20"/>
                <w:szCs w:val="20"/>
              </w:rPr>
            </w:pPr>
            <w:r w:rsidRPr="00080944">
              <w:rPr>
                <w:b/>
                <w:sz w:val="20"/>
                <w:szCs w:val="20"/>
              </w:rPr>
              <w:t xml:space="preserve">Самостоятельная работа обучающегося, </w:t>
            </w:r>
            <w:r w:rsidRPr="00080944">
              <w:rPr>
                <w:sz w:val="20"/>
                <w:szCs w:val="20"/>
              </w:rPr>
              <w:t>часов</w:t>
            </w:r>
          </w:p>
        </w:tc>
        <w:tc>
          <w:tcPr>
            <w:tcW w:w="3240" w:type="dxa"/>
            <w:gridSpan w:val="2"/>
            <w:vMerge/>
          </w:tcPr>
          <w:p w:rsidR="00EA6ABE" w:rsidRPr="00080944" w:rsidRDefault="00EA6ABE" w:rsidP="001E6C9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A6ABE" w:rsidRPr="00080944">
        <w:tc>
          <w:tcPr>
            <w:tcW w:w="1547" w:type="dxa"/>
            <w:vMerge/>
          </w:tcPr>
          <w:p w:rsidR="00EA6ABE" w:rsidRPr="00080944" w:rsidRDefault="00EA6ABE" w:rsidP="001E6C9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79" w:type="dxa"/>
            <w:vMerge/>
          </w:tcPr>
          <w:p w:rsidR="00EA6ABE" w:rsidRPr="00080944" w:rsidRDefault="00EA6ABE" w:rsidP="001E6C9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7" w:type="dxa"/>
            <w:vMerge/>
          </w:tcPr>
          <w:p w:rsidR="00EA6ABE" w:rsidRPr="00080944" w:rsidRDefault="00EA6ABE" w:rsidP="001E6C9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EA6ABE" w:rsidRPr="00080944" w:rsidRDefault="00EA6ABE" w:rsidP="001E6C90">
            <w:pPr>
              <w:jc w:val="center"/>
              <w:rPr>
                <w:b/>
                <w:sz w:val="20"/>
                <w:szCs w:val="20"/>
              </w:rPr>
            </w:pPr>
            <w:r w:rsidRPr="00080944">
              <w:rPr>
                <w:b/>
                <w:sz w:val="20"/>
                <w:szCs w:val="20"/>
              </w:rPr>
              <w:t xml:space="preserve">Всего </w:t>
            </w:r>
            <w:r w:rsidRPr="00080944">
              <w:rPr>
                <w:sz w:val="20"/>
                <w:szCs w:val="20"/>
              </w:rPr>
              <w:t>часов</w:t>
            </w:r>
          </w:p>
        </w:tc>
        <w:tc>
          <w:tcPr>
            <w:tcW w:w="1620" w:type="dxa"/>
          </w:tcPr>
          <w:p w:rsidR="00EA6ABE" w:rsidRPr="00080944" w:rsidRDefault="00EA6ABE" w:rsidP="001E6C90">
            <w:pPr>
              <w:jc w:val="center"/>
              <w:rPr>
                <w:b/>
                <w:sz w:val="20"/>
                <w:szCs w:val="20"/>
              </w:rPr>
            </w:pPr>
            <w:r w:rsidRPr="00080944">
              <w:rPr>
                <w:b/>
                <w:sz w:val="20"/>
                <w:szCs w:val="20"/>
              </w:rPr>
              <w:t xml:space="preserve">в т. ч. лабораторные работы и практические занятия, </w:t>
            </w:r>
            <w:r w:rsidRPr="00080944">
              <w:rPr>
                <w:sz w:val="20"/>
                <w:szCs w:val="20"/>
              </w:rPr>
              <w:t>часов</w:t>
            </w:r>
          </w:p>
        </w:tc>
        <w:tc>
          <w:tcPr>
            <w:tcW w:w="1980" w:type="dxa"/>
            <w:vMerge/>
          </w:tcPr>
          <w:p w:rsidR="00EA6ABE" w:rsidRPr="00080944" w:rsidRDefault="00EA6ABE" w:rsidP="001E6C9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EA6ABE" w:rsidRPr="00080944" w:rsidRDefault="00EA6ABE" w:rsidP="001E6C90">
            <w:pPr>
              <w:jc w:val="center"/>
              <w:rPr>
                <w:b/>
                <w:sz w:val="20"/>
                <w:szCs w:val="20"/>
              </w:rPr>
            </w:pPr>
            <w:r w:rsidRPr="00080944">
              <w:rPr>
                <w:b/>
                <w:sz w:val="20"/>
                <w:szCs w:val="20"/>
              </w:rPr>
              <w:t xml:space="preserve">Учебная, </w:t>
            </w:r>
            <w:r w:rsidRPr="00080944">
              <w:rPr>
                <w:sz w:val="20"/>
                <w:szCs w:val="20"/>
              </w:rPr>
              <w:t>часов</w:t>
            </w:r>
          </w:p>
        </w:tc>
        <w:tc>
          <w:tcPr>
            <w:tcW w:w="1620" w:type="dxa"/>
          </w:tcPr>
          <w:p w:rsidR="00EA6ABE" w:rsidRPr="00080944" w:rsidRDefault="00EA6ABE" w:rsidP="001E6C90">
            <w:pPr>
              <w:jc w:val="center"/>
              <w:rPr>
                <w:b/>
                <w:sz w:val="20"/>
                <w:szCs w:val="20"/>
              </w:rPr>
            </w:pPr>
            <w:r w:rsidRPr="00080944">
              <w:rPr>
                <w:b/>
                <w:sz w:val="20"/>
                <w:szCs w:val="20"/>
              </w:rPr>
              <w:t xml:space="preserve">Производственная, </w:t>
            </w:r>
            <w:r w:rsidRPr="00080944">
              <w:rPr>
                <w:sz w:val="20"/>
                <w:szCs w:val="20"/>
              </w:rPr>
              <w:t>часов (если предусмотрена рассредоточенная практика</w:t>
            </w:r>
            <w:r w:rsidRPr="00080944">
              <w:rPr>
                <w:b/>
                <w:sz w:val="20"/>
                <w:szCs w:val="20"/>
              </w:rPr>
              <w:t>)</w:t>
            </w:r>
          </w:p>
        </w:tc>
      </w:tr>
      <w:tr w:rsidR="00EA6ABE" w:rsidRPr="00080944">
        <w:tc>
          <w:tcPr>
            <w:tcW w:w="1547" w:type="dxa"/>
            <w:vAlign w:val="center"/>
          </w:tcPr>
          <w:p w:rsidR="00EA6ABE" w:rsidRPr="00080944" w:rsidRDefault="00EA6ABE" w:rsidP="001E6C90">
            <w:pPr>
              <w:jc w:val="center"/>
              <w:rPr>
                <w:b/>
              </w:rPr>
            </w:pPr>
            <w:r w:rsidRPr="00080944">
              <w:rPr>
                <w:b/>
              </w:rPr>
              <w:t>1</w:t>
            </w:r>
          </w:p>
        </w:tc>
        <w:tc>
          <w:tcPr>
            <w:tcW w:w="4679" w:type="dxa"/>
            <w:vAlign w:val="center"/>
          </w:tcPr>
          <w:p w:rsidR="00EA6ABE" w:rsidRPr="00080944" w:rsidRDefault="00EA6ABE" w:rsidP="001E6C90">
            <w:pPr>
              <w:jc w:val="center"/>
              <w:rPr>
                <w:b/>
              </w:rPr>
            </w:pPr>
            <w:r w:rsidRPr="00080944">
              <w:rPr>
                <w:b/>
              </w:rPr>
              <w:t>2</w:t>
            </w:r>
          </w:p>
        </w:tc>
        <w:tc>
          <w:tcPr>
            <w:tcW w:w="1307" w:type="dxa"/>
            <w:vAlign w:val="center"/>
          </w:tcPr>
          <w:p w:rsidR="00EA6ABE" w:rsidRPr="00080944" w:rsidRDefault="00EA6ABE" w:rsidP="00C72D29">
            <w:pPr>
              <w:ind w:left="57" w:right="-57"/>
              <w:jc w:val="center"/>
              <w:rPr>
                <w:b/>
              </w:rPr>
            </w:pPr>
            <w:r w:rsidRPr="00080944">
              <w:rPr>
                <w:b/>
              </w:rPr>
              <w:t>3</w:t>
            </w:r>
          </w:p>
        </w:tc>
        <w:tc>
          <w:tcPr>
            <w:tcW w:w="855" w:type="dxa"/>
            <w:vAlign w:val="center"/>
          </w:tcPr>
          <w:p w:rsidR="00EA6ABE" w:rsidRPr="00080944" w:rsidRDefault="00EA6ABE" w:rsidP="001E6C90">
            <w:pPr>
              <w:jc w:val="center"/>
              <w:rPr>
                <w:b/>
              </w:rPr>
            </w:pPr>
            <w:r w:rsidRPr="00080944">
              <w:rPr>
                <w:b/>
              </w:rPr>
              <w:t>4</w:t>
            </w:r>
          </w:p>
        </w:tc>
        <w:tc>
          <w:tcPr>
            <w:tcW w:w="1620" w:type="dxa"/>
            <w:vAlign w:val="center"/>
          </w:tcPr>
          <w:p w:rsidR="00EA6ABE" w:rsidRPr="00080944" w:rsidRDefault="00EA6ABE" w:rsidP="001E6C90">
            <w:pPr>
              <w:jc w:val="center"/>
              <w:rPr>
                <w:b/>
              </w:rPr>
            </w:pPr>
            <w:r w:rsidRPr="00080944">
              <w:rPr>
                <w:b/>
              </w:rPr>
              <w:t>5</w:t>
            </w:r>
          </w:p>
        </w:tc>
        <w:tc>
          <w:tcPr>
            <w:tcW w:w="1980" w:type="dxa"/>
            <w:vAlign w:val="center"/>
          </w:tcPr>
          <w:p w:rsidR="00EA6ABE" w:rsidRPr="00080944" w:rsidRDefault="00EA6ABE" w:rsidP="001E6C90">
            <w:pPr>
              <w:jc w:val="center"/>
              <w:rPr>
                <w:b/>
              </w:rPr>
            </w:pPr>
            <w:r w:rsidRPr="00080944">
              <w:rPr>
                <w:b/>
              </w:rPr>
              <w:t>6</w:t>
            </w:r>
          </w:p>
        </w:tc>
        <w:tc>
          <w:tcPr>
            <w:tcW w:w="1620" w:type="dxa"/>
            <w:vAlign w:val="center"/>
          </w:tcPr>
          <w:p w:rsidR="00EA6ABE" w:rsidRPr="00080944" w:rsidRDefault="00EA6ABE" w:rsidP="001E6C90">
            <w:pPr>
              <w:jc w:val="center"/>
              <w:rPr>
                <w:b/>
              </w:rPr>
            </w:pPr>
            <w:r w:rsidRPr="00080944">
              <w:rPr>
                <w:b/>
              </w:rPr>
              <w:t>7</w:t>
            </w:r>
          </w:p>
        </w:tc>
        <w:tc>
          <w:tcPr>
            <w:tcW w:w="1620" w:type="dxa"/>
            <w:vAlign w:val="center"/>
          </w:tcPr>
          <w:p w:rsidR="00EA6ABE" w:rsidRPr="00080944" w:rsidRDefault="00EA6ABE" w:rsidP="001E6C90">
            <w:pPr>
              <w:jc w:val="center"/>
              <w:rPr>
                <w:b/>
              </w:rPr>
            </w:pPr>
            <w:r w:rsidRPr="00080944">
              <w:rPr>
                <w:b/>
              </w:rPr>
              <w:t>8</w:t>
            </w:r>
          </w:p>
        </w:tc>
      </w:tr>
      <w:tr w:rsidR="00EA6ABE" w:rsidRPr="00080944">
        <w:tc>
          <w:tcPr>
            <w:tcW w:w="1547" w:type="dxa"/>
          </w:tcPr>
          <w:p w:rsidR="0099321C" w:rsidRDefault="0099321C" w:rsidP="001E6C90">
            <w:pPr>
              <w:jc w:val="both"/>
              <w:rPr>
                <w:b/>
                <w:sz w:val="22"/>
                <w:szCs w:val="22"/>
              </w:rPr>
            </w:pPr>
          </w:p>
          <w:p w:rsidR="0099321C" w:rsidRDefault="0099321C" w:rsidP="001E6C90">
            <w:pPr>
              <w:jc w:val="both"/>
              <w:rPr>
                <w:b/>
                <w:sz w:val="22"/>
                <w:szCs w:val="22"/>
              </w:rPr>
            </w:pPr>
          </w:p>
          <w:p w:rsidR="0099321C" w:rsidRDefault="0099321C" w:rsidP="001E6C90">
            <w:pPr>
              <w:jc w:val="both"/>
              <w:rPr>
                <w:b/>
                <w:sz w:val="22"/>
                <w:szCs w:val="22"/>
              </w:rPr>
            </w:pPr>
          </w:p>
          <w:p w:rsidR="00EA6ABE" w:rsidRPr="00080944" w:rsidRDefault="00EA6ABE" w:rsidP="001E6C90">
            <w:pPr>
              <w:jc w:val="both"/>
              <w:rPr>
                <w:b/>
                <w:sz w:val="22"/>
                <w:szCs w:val="22"/>
              </w:rPr>
            </w:pPr>
            <w:r w:rsidRPr="00080944">
              <w:rPr>
                <w:b/>
                <w:sz w:val="22"/>
                <w:szCs w:val="22"/>
              </w:rPr>
              <w:t>ПК 1.1.-1.4</w:t>
            </w:r>
          </w:p>
        </w:tc>
        <w:tc>
          <w:tcPr>
            <w:tcW w:w="4679" w:type="dxa"/>
            <w:vAlign w:val="center"/>
          </w:tcPr>
          <w:p w:rsidR="00EA6ABE" w:rsidRDefault="00C72D29" w:rsidP="005B323D">
            <w:pPr>
              <w:rPr>
                <w:b/>
              </w:rPr>
            </w:pPr>
            <w:r>
              <w:rPr>
                <w:b/>
              </w:rPr>
              <w:t xml:space="preserve">Раздел 1. </w:t>
            </w:r>
            <w:r w:rsidR="00DD5CAA">
              <w:rPr>
                <w:b/>
              </w:rPr>
              <w:t>В</w:t>
            </w:r>
            <w:r w:rsidR="005B323D">
              <w:rPr>
                <w:b/>
              </w:rPr>
              <w:t>ыполнение подго</w:t>
            </w:r>
            <w:r w:rsidR="00FC402B">
              <w:rPr>
                <w:b/>
              </w:rPr>
              <w:t>товительно сва</w:t>
            </w:r>
            <w:r>
              <w:rPr>
                <w:b/>
              </w:rPr>
              <w:t xml:space="preserve">рочных работ. </w:t>
            </w:r>
          </w:p>
          <w:p w:rsidR="00C72D29" w:rsidRPr="00C72D29" w:rsidRDefault="00C72D29" w:rsidP="006C5AF1">
            <w:pPr>
              <w:rPr>
                <w:b/>
              </w:rPr>
            </w:pPr>
            <w:r w:rsidRPr="00C72D29">
              <w:rPr>
                <w:b/>
              </w:rPr>
              <w:t>Раздел 2</w:t>
            </w:r>
            <w:r>
              <w:rPr>
                <w:b/>
              </w:rPr>
              <w:t xml:space="preserve">. Выполнение </w:t>
            </w:r>
            <w:r w:rsidR="008A1847">
              <w:rPr>
                <w:b/>
                <w:sz w:val="22"/>
                <w:szCs w:val="22"/>
              </w:rPr>
              <w:t>с</w:t>
            </w:r>
            <w:r w:rsidR="008A1847" w:rsidRPr="00C72D29">
              <w:rPr>
                <w:b/>
                <w:sz w:val="22"/>
                <w:szCs w:val="22"/>
              </w:rPr>
              <w:t>борочны</w:t>
            </w:r>
            <w:r w:rsidR="008A1847">
              <w:rPr>
                <w:b/>
                <w:sz w:val="22"/>
                <w:szCs w:val="22"/>
              </w:rPr>
              <w:t>х</w:t>
            </w:r>
            <w:r w:rsidR="006C5AF1">
              <w:rPr>
                <w:b/>
                <w:sz w:val="22"/>
                <w:szCs w:val="22"/>
              </w:rPr>
              <w:t xml:space="preserve">  </w:t>
            </w:r>
            <w:r w:rsidR="006C5AF1" w:rsidRPr="00C72D29">
              <w:rPr>
                <w:b/>
                <w:sz w:val="22"/>
                <w:szCs w:val="22"/>
              </w:rPr>
              <w:t>работ</w:t>
            </w:r>
            <w:r w:rsidRPr="00C72D29">
              <w:rPr>
                <w:b/>
                <w:sz w:val="22"/>
                <w:szCs w:val="22"/>
              </w:rPr>
              <w:t xml:space="preserve"> под сварку</w:t>
            </w:r>
          </w:p>
        </w:tc>
        <w:tc>
          <w:tcPr>
            <w:tcW w:w="1307" w:type="dxa"/>
            <w:vAlign w:val="center"/>
          </w:tcPr>
          <w:p w:rsidR="00C72D29" w:rsidRPr="00FE7037" w:rsidRDefault="003720E8" w:rsidP="00B74709">
            <w:pPr>
              <w:spacing w:before="100" w:beforeAutospacing="1" w:after="120"/>
              <w:jc w:val="center"/>
              <w:rPr>
                <w:b/>
                <w:lang w:val="en-US"/>
              </w:rPr>
            </w:pPr>
            <w:r>
              <w:rPr>
                <w:b/>
              </w:rPr>
              <w:t>72</w:t>
            </w:r>
          </w:p>
          <w:p w:rsidR="00C72D29" w:rsidRPr="00080944" w:rsidRDefault="00580CB2" w:rsidP="00FE7037">
            <w:pPr>
              <w:spacing w:before="100" w:beforeAutospacing="1" w:after="240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855" w:type="dxa"/>
            <w:vAlign w:val="center"/>
          </w:tcPr>
          <w:p w:rsidR="00C72D29" w:rsidRDefault="00C72D29" w:rsidP="00C72D29">
            <w:pPr>
              <w:spacing w:before="100" w:beforeAutospacing="1" w:after="120"/>
              <w:jc w:val="center"/>
              <w:rPr>
                <w:b/>
              </w:rPr>
            </w:pPr>
          </w:p>
          <w:p w:rsidR="00C72D29" w:rsidRDefault="00AC728B" w:rsidP="00C72D29">
            <w:pPr>
              <w:spacing w:before="100" w:beforeAutospacing="1" w:after="12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  <w:p w:rsidR="00C72D29" w:rsidRPr="00AC728B" w:rsidRDefault="00AC728B" w:rsidP="00C72D29">
            <w:pPr>
              <w:spacing w:before="100" w:beforeAutospacing="1" w:after="72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620" w:type="dxa"/>
            <w:vAlign w:val="center"/>
          </w:tcPr>
          <w:p w:rsidR="00EA6ABE" w:rsidRDefault="00AC728B" w:rsidP="00223A1C">
            <w:pPr>
              <w:spacing w:before="100" w:beforeAutospacing="1" w:after="12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  <w:p w:rsidR="00223A1C" w:rsidRPr="00080944" w:rsidRDefault="00AC728B" w:rsidP="00223A1C">
            <w:pPr>
              <w:spacing w:before="100" w:beforeAutospacing="1" w:after="12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980" w:type="dxa"/>
            <w:vAlign w:val="center"/>
          </w:tcPr>
          <w:p w:rsidR="00EA6ABE" w:rsidRDefault="00AC728B" w:rsidP="00223A1C">
            <w:pPr>
              <w:spacing w:before="100" w:beforeAutospacing="1" w:after="12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  <w:p w:rsidR="00223A1C" w:rsidRPr="00080944" w:rsidRDefault="00AC728B" w:rsidP="00223A1C">
            <w:pPr>
              <w:spacing w:before="100" w:beforeAutospacing="1" w:after="12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620" w:type="dxa"/>
            <w:vAlign w:val="center"/>
          </w:tcPr>
          <w:p w:rsidR="00EA6ABE" w:rsidRDefault="003720E8" w:rsidP="00223A1C">
            <w:pPr>
              <w:spacing w:before="100" w:beforeAutospacing="1" w:after="12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  <w:p w:rsidR="00223A1C" w:rsidRPr="00080944" w:rsidRDefault="00223A1C" w:rsidP="00223A1C">
            <w:pPr>
              <w:spacing w:before="100" w:beforeAutospacing="1" w:after="12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620" w:type="dxa"/>
            <w:vAlign w:val="center"/>
          </w:tcPr>
          <w:p w:rsidR="00EA6ABE" w:rsidRPr="00080944" w:rsidRDefault="008E0ABC" w:rsidP="001E6C90">
            <w:pPr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 xml:space="preserve">не </w:t>
            </w:r>
            <w:r w:rsidRPr="00080944">
              <w:rPr>
                <w:sz w:val="20"/>
                <w:szCs w:val="20"/>
              </w:rPr>
              <w:t>предусмотрена</w:t>
            </w:r>
          </w:p>
        </w:tc>
      </w:tr>
      <w:tr w:rsidR="00FE7037" w:rsidRPr="00080944">
        <w:tc>
          <w:tcPr>
            <w:tcW w:w="1547" w:type="dxa"/>
          </w:tcPr>
          <w:p w:rsidR="00FE7037" w:rsidRPr="00080944" w:rsidRDefault="00FE7037" w:rsidP="001E6C90">
            <w:pPr>
              <w:jc w:val="both"/>
              <w:rPr>
                <w:b/>
              </w:rPr>
            </w:pPr>
          </w:p>
        </w:tc>
        <w:tc>
          <w:tcPr>
            <w:tcW w:w="4679" w:type="dxa"/>
          </w:tcPr>
          <w:p w:rsidR="00FE7037" w:rsidRPr="00080944" w:rsidRDefault="00FE7037" w:rsidP="001E6C90">
            <w:pPr>
              <w:jc w:val="both"/>
              <w:rPr>
                <w:b/>
              </w:rPr>
            </w:pPr>
            <w:r w:rsidRPr="00080944">
              <w:rPr>
                <w:b/>
              </w:rPr>
              <w:t>Всего:</w:t>
            </w:r>
          </w:p>
        </w:tc>
        <w:tc>
          <w:tcPr>
            <w:tcW w:w="1307" w:type="dxa"/>
            <w:vAlign w:val="center"/>
          </w:tcPr>
          <w:p w:rsidR="00FE7037" w:rsidRPr="00080944" w:rsidRDefault="009537C1" w:rsidP="001E6C9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720E8">
              <w:rPr>
                <w:b/>
              </w:rPr>
              <w:t>20</w:t>
            </w:r>
          </w:p>
        </w:tc>
        <w:tc>
          <w:tcPr>
            <w:tcW w:w="855" w:type="dxa"/>
            <w:vAlign w:val="center"/>
          </w:tcPr>
          <w:p w:rsidR="00FE7037" w:rsidRPr="00BE15E0" w:rsidRDefault="00BE15E0" w:rsidP="00AB7E45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620" w:type="dxa"/>
            <w:vAlign w:val="center"/>
          </w:tcPr>
          <w:p w:rsidR="00FE7037" w:rsidRPr="00BE15E0" w:rsidRDefault="00BE15E0" w:rsidP="00AB7E45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980" w:type="dxa"/>
            <w:vAlign w:val="center"/>
          </w:tcPr>
          <w:p w:rsidR="00FE7037" w:rsidRPr="00BE15E0" w:rsidRDefault="00BE15E0" w:rsidP="00AB7E45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3240" w:type="dxa"/>
            <w:gridSpan w:val="2"/>
            <w:vAlign w:val="center"/>
          </w:tcPr>
          <w:p w:rsidR="00FE7037" w:rsidRPr="00080944" w:rsidRDefault="003720E8" w:rsidP="00CC1231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</w:tr>
    </w:tbl>
    <w:p w:rsidR="00EA6ABE" w:rsidRDefault="00EA6ABE" w:rsidP="00EA6ABE">
      <w:pPr>
        <w:spacing w:line="360" w:lineRule="auto"/>
        <w:jc w:val="both"/>
        <w:rPr>
          <w:b/>
        </w:rPr>
      </w:pPr>
    </w:p>
    <w:p w:rsidR="00CC1231" w:rsidRDefault="00CC1231" w:rsidP="00EA6ABE">
      <w:pPr>
        <w:spacing w:line="360" w:lineRule="auto"/>
        <w:jc w:val="both"/>
        <w:rPr>
          <w:b/>
        </w:rPr>
      </w:pPr>
    </w:p>
    <w:p w:rsidR="00CC1231" w:rsidRDefault="00CC1231" w:rsidP="00EA6ABE">
      <w:pPr>
        <w:spacing w:line="360" w:lineRule="auto"/>
        <w:jc w:val="both"/>
        <w:rPr>
          <w:b/>
        </w:rPr>
      </w:pPr>
    </w:p>
    <w:p w:rsidR="00CC1231" w:rsidRDefault="00CC1231" w:rsidP="00EA6ABE">
      <w:pPr>
        <w:spacing w:line="360" w:lineRule="auto"/>
        <w:jc w:val="both"/>
        <w:rPr>
          <w:b/>
        </w:rPr>
      </w:pPr>
    </w:p>
    <w:p w:rsidR="00CC1231" w:rsidRDefault="00CC1231" w:rsidP="00EA6ABE">
      <w:pPr>
        <w:spacing w:line="360" w:lineRule="auto"/>
        <w:jc w:val="both"/>
        <w:rPr>
          <w:b/>
        </w:rPr>
      </w:pPr>
    </w:p>
    <w:p w:rsidR="00CC1231" w:rsidRDefault="00CC1231" w:rsidP="00EA6ABE">
      <w:pPr>
        <w:spacing w:line="360" w:lineRule="auto"/>
        <w:jc w:val="both"/>
        <w:rPr>
          <w:b/>
        </w:rPr>
      </w:pPr>
    </w:p>
    <w:p w:rsidR="00CC1231" w:rsidRDefault="00CC1231" w:rsidP="00EA6ABE">
      <w:pPr>
        <w:spacing w:line="360" w:lineRule="auto"/>
        <w:jc w:val="both"/>
        <w:rPr>
          <w:b/>
        </w:rPr>
      </w:pPr>
    </w:p>
    <w:p w:rsidR="00CC1231" w:rsidRDefault="00CC1231" w:rsidP="00EA6ABE">
      <w:pPr>
        <w:spacing w:line="360" w:lineRule="auto"/>
        <w:jc w:val="both"/>
        <w:rPr>
          <w:b/>
        </w:rPr>
      </w:pPr>
    </w:p>
    <w:p w:rsidR="00EA6ABE" w:rsidRPr="00E94992" w:rsidRDefault="00EA6ABE" w:rsidP="00EA6ABE">
      <w:pPr>
        <w:spacing w:line="360" w:lineRule="auto"/>
        <w:jc w:val="both"/>
        <w:rPr>
          <w:b/>
          <w:lang w:val="en-US"/>
        </w:rPr>
      </w:pPr>
    </w:p>
    <w:p w:rsidR="00EA6ABE" w:rsidRDefault="00EA6ABE" w:rsidP="00EA6ABE">
      <w:pPr>
        <w:spacing w:line="360" w:lineRule="auto"/>
        <w:jc w:val="both"/>
        <w:rPr>
          <w:b/>
        </w:rPr>
      </w:pPr>
      <w:r>
        <w:rPr>
          <w:b/>
        </w:rPr>
        <w:lastRenderedPageBreak/>
        <w:t>3.2. СОДЕРЖАНИЕ ОБУЧЕНИЯ ПО ПРОФЕССИОНАЛЬНОМУ МОДУЛЮ (ПМ)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376"/>
        <w:gridCol w:w="12"/>
        <w:gridCol w:w="13"/>
        <w:gridCol w:w="7"/>
        <w:gridCol w:w="8952"/>
        <w:gridCol w:w="1080"/>
        <w:gridCol w:w="900"/>
      </w:tblGrid>
      <w:tr w:rsidR="00EA6ABE" w:rsidRPr="00080944">
        <w:tc>
          <w:tcPr>
            <w:tcW w:w="3528" w:type="dxa"/>
            <w:shd w:val="clear" w:color="auto" w:fill="auto"/>
            <w:vAlign w:val="center"/>
          </w:tcPr>
          <w:p w:rsidR="00EA6ABE" w:rsidRPr="0099321C" w:rsidRDefault="00EA6ABE" w:rsidP="001E6C90">
            <w:pPr>
              <w:rPr>
                <w:b/>
              </w:rPr>
            </w:pPr>
            <w:r w:rsidRPr="0099321C">
              <w:rPr>
                <w:b/>
              </w:rPr>
              <w:t>Наименование разделов профессионального модуля (ПМ), междисциплинарных курсов (МДК) и тем.</w:t>
            </w:r>
          </w:p>
        </w:tc>
        <w:tc>
          <w:tcPr>
            <w:tcW w:w="9360" w:type="dxa"/>
            <w:gridSpan w:val="5"/>
            <w:shd w:val="clear" w:color="auto" w:fill="auto"/>
            <w:vAlign w:val="center"/>
          </w:tcPr>
          <w:p w:rsidR="00EA6ABE" w:rsidRPr="0099321C" w:rsidRDefault="00EA6ABE" w:rsidP="001E6C90">
            <w:pPr>
              <w:rPr>
                <w:b/>
              </w:rPr>
            </w:pPr>
            <w:r w:rsidRPr="0099321C">
              <w:rPr>
                <w:b/>
              </w:rPr>
              <w:t>Содержание учебного материала, лабораторные работы и практические задания, самостоятельная работа обучающихся, курсовая работа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A6ABE" w:rsidRPr="0099321C" w:rsidRDefault="00EA6ABE" w:rsidP="001E6C90">
            <w:pPr>
              <w:rPr>
                <w:b/>
              </w:rPr>
            </w:pPr>
            <w:r w:rsidRPr="0099321C">
              <w:rPr>
                <w:b/>
              </w:rPr>
              <w:t>Объем часов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84EA0" w:rsidRPr="0099321C" w:rsidRDefault="00EA6ABE" w:rsidP="001E6C90">
            <w:pPr>
              <w:rPr>
                <w:b/>
              </w:rPr>
            </w:pPr>
            <w:r w:rsidRPr="0099321C">
              <w:rPr>
                <w:b/>
              </w:rPr>
              <w:t>Уро</w:t>
            </w:r>
            <w:r w:rsidR="00084EA0" w:rsidRPr="0099321C">
              <w:rPr>
                <w:b/>
              </w:rPr>
              <w:t>ве</w:t>
            </w:r>
          </w:p>
          <w:p w:rsidR="00EA6ABE" w:rsidRPr="0099321C" w:rsidRDefault="00084EA0" w:rsidP="001E6C90">
            <w:pPr>
              <w:rPr>
                <w:b/>
              </w:rPr>
            </w:pPr>
            <w:r w:rsidRPr="0099321C">
              <w:rPr>
                <w:b/>
              </w:rPr>
              <w:t xml:space="preserve">   нь освоен</w:t>
            </w:r>
            <w:r w:rsidR="00EA6ABE" w:rsidRPr="0099321C">
              <w:rPr>
                <w:b/>
              </w:rPr>
              <w:t>ия.</w:t>
            </w:r>
          </w:p>
        </w:tc>
      </w:tr>
      <w:tr w:rsidR="00EA6ABE" w:rsidRPr="00080944">
        <w:trPr>
          <w:trHeight w:val="249"/>
        </w:trPr>
        <w:tc>
          <w:tcPr>
            <w:tcW w:w="3528" w:type="dxa"/>
            <w:shd w:val="clear" w:color="auto" w:fill="auto"/>
            <w:vAlign w:val="center"/>
          </w:tcPr>
          <w:p w:rsidR="00EA6ABE" w:rsidRPr="0099321C" w:rsidRDefault="00EA6ABE" w:rsidP="001E6C90">
            <w:pPr>
              <w:spacing w:line="360" w:lineRule="auto"/>
              <w:jc w:val="center"/>
              <w:rPr>
                <w:b/>
              </w:rPr>
            </w:pPr>
            <w:r w:rsidRPr="0099321C">
              <w:rPr>
                <w:b/>
              </w:rPr>
              <w:t>1</w:t>
            </w:r>
          </w:p>
        </w:tc>
        <w:tc>
          <w:tcPr>
            <w:tcW w:w="9360" w:type="dxa"/>
            <w:gridSpan w:val="5"/>
            <w:shd w:val="clear" w:color="auto" w:fill="auto"/>
            <w:vAlign w:val="center"/>
          </w:tcPr>
          <w:p w:rsidR="00EA6ABE" w:rsidRPr="0099321C" w:rsidRDefault="00EA6ABE" w:rsidP="001E6C90">
            <w:pPr>
              <w:spacing w:line="360" w:lineRule="auto"/>
              <w:jc w:val="center"/>
              <w:rPr>
                <w:b/>
              </w:rPr>
            </w:pPr>
            <w:r w:rsidRPr="0099321C">
              <w:rPr>
                <w:b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A6ABE" w:rsidRPr="0099321C" w:rsidRDefault="00EA6ABE" w:rsidP="001E6C90">
            <w:pPr>
              <w:spacing w:line="360" w:lineRule="auto"/>
              <w:jc w:val="center"/>
              <w:rPr>
                <w:b/>
              </w:rPr>
            </w:pPr>
            <w:r w:rsidRPr="0099321C">
              <w:rPr>
                <w:b/>
              </w:rPr>
              <w:t>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6ABE" w:rsidRPr="0099321C" w:rsidRDefault="00EA6ABE" w:rsidP="001E6C90">
            <w:pPr>
              <w:spacing w:line="360" w:lineRule="auto"/>
              <w:jc w:val="center"/>
              <w:rPr>
                <w:b/>
              </w:rPr>
            </w:pPr>
            <w:r w:rsidRPr="0099321C">
              <w:rPr>
                <w:b/>
              </w:rPr>
              <w:t>4</w:t>
            </w:r>
          </w:p>
        </w:tc>
      </w:tr>
      <w:tr w:rsidR="00EA6ABE" w:rsidRPr="00080944">
        <w:trPr>
          <w:trHeight w:val="722"/>
        </w:trPr>
        <w:tc>
          <w:tcPr>
            <w:tcW w:w="3528" w:type="dxa"/>
            <w:shd w:val="clear" w:color="auto" w:fill="auto"/>
          </w:tcPr>
          <w:p w:rsidR="00494B49" w:rsidRPr="0099321C" w:rsidRDefault="00DD5CAA" w:rsidP="00223A1C">
            <w:pPr>
              <w:rPr>
                <w:b/>
              </w:rPr>
            </w:pPr>
            <w:r w:rsidRPr="0099321C">
              <w:rPr>
                <w:b/>
              </w:rPr>
              <w:t>Раздел 1</w:t>
            </w:r>
            <w:r w:rsidR="00223A1C" w:rsidRPr="0099321C">
              <w:rPr>
                <w:b/>
              </w:rPr>
              <w:t xml:space="preserve">.Выполнение подготовительных </w:t>
            </w:r>
            <w:r w:rsidR="00FC402B" w:rsidRPr="0099321C">
              <w:rPr>
                <w:b/>
              </w:rPr>
              <w:t>работ</w:t>
            </w:r>
          </w:p>
        </w:tc>
        <w:tc>
          <w:tcPr>
            <w:tcW w:w="9360" w:type="dxa"/>
            <w:gridSpan w:val="5"/>
            <w:shd w:val="clear" w:color="auto" w:fill="auto"/>
          </w:tcPr>
          <w:p w:rsidR="00EA6ABE" w:rsidRPr="0099321C" w:rsidRDefault="00EA6ABE" w:rsidP="001E6C90">
            <w:pPr>
              <w:jc w:val="both"/>
              <w:rPr>
                <w:b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EA6ABE" w:rsidRPr="0099321C" w:rsidRDefault="00223A1C" w:rsidP="008A07CA">
            <w:pPr>
              <w:jc w:val="center"/>
              <w:rPr>
                <w:b/>
                <w:color w:val="000000"/>
                <w:lang w:val="en-US"/>
              </w:rPr>
            </w:pPr>
            <w:r w:rsidRPr="0099321C">
              <w:rPr>
                <w:b/>
                <w:color w:val="000000"/>
              </w:rPr>
              <w:t>3</w:t>
            </w:r>
            <w:r w:rsidR="00AC728B" w:rsidRPr="0099321C">
              <w:rPr>
                <w:b/>
                <w:color w:val="000000"/>
              </w:rPr>
              <w:t>6</w:t>
            </w:r>
          </w:p>
        </w:tc>
        <w:tc>
          <w:tcPr>
            <w:tcW w:w="900" w:type="dxa"/>
            <w:shd w:val="pct12" w:color="auto" w:fill="auto"/>
            <w:vAlign w:val="center"/>
          </w:tcPr>
          <w:p w:rsidR="00EA6ABE" w:rsidRPr="0099321C" w:rsidRDefault="00EA6ABE" w:rsidP="001E6C90">
            <w:pPr>
              <w:jc w:val="center"/>
              <w:rPr>
                <w:b/>
              </w:rPr>
            </w:pPr>
          </w:p>
        </w:tc>
      </w:tr>
      <w:tr w:rsidR="00EA6ABE" w:rsidRPr="00080944">
        <w:tc>
          <w:tcPr>
            <w:tcW w:w="3528" w:type="dxa"/>
            <w:shd w:val="clear" w:color="auto" w:fill="auto"/>
          </w:tcPr>
          <w:p w:rsidR="00EA6ABE" w:rsidRPr="00660682" w:rsidRDefault="00EA6ABE" w:rsidP="001E6C90">
            <w:pPr>
              <w:rPr>
                <w:b/>
              </w:rPr>
            </w:pPr>
            <w:r w:rsidRPr="0099321C">
              <w:rPr>
                <w:b/>
              </w:rPr>
              <w:t xml:space="preserve">МДК.01.01. Подготовка металла к сварке. </w:t>
            </w:r>
          </w:p>
          <w:p w:rsidR="006237E9" w:rsidRPr="00660682" w:rsidRDefault="006237E9" w:rsidP="001E6C90">
            <w:pPr>
              <w:rPr>
                <w:b/>
              </w:rPr>
            </w:pPr>
          </w:p>
        </w:tc>
        <w:tc>
          <w:tcPr>
            <w:tcW w:w="9360" w:type="dxa"/>
            <w:gridSpan w:val="5"/>
            <w:shd w:val="clear" w:color="auto" w:fill="auto"/>
          </w:tcPr>
          <w:p w:rsidR="00EA6ABE" w:rsidRPr="0099321C" w:rsidRDefault="00EA6ABE" w:rsidP="00216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EA6ABE" w:rsidRPr="0099321C" w:rsidRDefault="00AC728B" w:rsidP="008A07CA">
            <w:pPr>
              <w:jc w:val="center"/>
              <w:rPr>
                <w:b/>
              </w:rPr>
            </w:pPr>
            <w:r w:rsidRPr="0099321C">
              <w:rPr>
                <w:b/>
                <w:lang w:val="en-US"/>
              </w:rPr>
              <w:t>24</w:t>
            </w:r>
          </w:p>
        </w:tc>
        <w:tc>
          <w:tcPr>
            <w:tcW w:w="900" w:type="dxa"/>
            <w:shd w:val="pct12" w:color="auto" w:fill="auto"/>
            <w:vAlign w:val="center"/>
          </w:tcPr>
          <w:p w:rsidR="00EA6ABE" w:rsidRPr="0099321C" w:rsidRDefault="00EA6ABE" w:rsidP="001E6C90">
            <w:pPr>
              <w:jc w:val="center"/>
              <w:rPr>
                <w:b/>
              </w:rPr>
            </w:pPr>
          </w:p>
        </w:tc>
      </w:tr>
      <w:tr w:rsidR="00E94992" w:rsidRPr="00080944">
        <w:tc>
          <w:tcPr>
            <w:tcW w:w="3528" w:type="dxa"/>
            <w:vMerge w:val="restart"/>
            <w:shd w:val="clear" w:color="auto" w:fill="auto"/>
            <w:vAlign w:val="center"/>
          </w:tcPr>
          <w:p w:rsidR="00E94992" w:rsidRPr="0099321C" w:rsidRDefault="00E94992" w:rsidP="0099321C">
            <w:pPr>
              <w:jc w:val="center"/>
            </w:pPr>
            <w:r w:rsidRPr="0099321C">
              <w:t>Тема 1.1. Правила подготовки изделий под сварку</w:t>
            </w:r>
          </w:p>
        </w:tc>
        <w:tc>
          <w:tcPr>
            <w:tcW w:w="9360" w:type="dxa"/>
            <w:gridSpan w:val="5"/>
            <w:shd w:val="clear" w:color="auto" w:fill="auto"/>
          </w:tcPr>
          <w:p w:rsidR="00E94992" w:rsidRPr="0099321C" w:rsidRDefault="00E94992" w:rsidP="001E6C90">
            <w:pPr>
              <w:jc w:val="both"/>
              <w:rPr>
                <w:b/>
              </w:rPr>
            </w:pPr>
            <w:r w:rsidRPr="0099321C">
              <w:rPr>
                <w:b/>
              </w:rPr>
              <w:t xml:space="preserve">Содержание: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94992" w:rsidRPr="0099321C" w:rsidRDefault="007A78DD" w:rsidP="00FC402B">
            <w:pPr>
              <w:jc w:val="center"/>
              <w:rPr>
                <w:b/>
              </w:rPr>
            </w:pPr>
            <w:r w:rsidRPr="0099321C">
              <w:rPr>
                <w:b/>
              </w:rPr>
              <w:t>4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E94992" w:rsidRPr="0099321C" w:rsidRDefault="00E94992" w:rsidP="001E6C90">
            <w:pPr>
              <w:jc w:val="center"/>
              <w:rPr>
                <w:b/>
              </w:rPr>
            </w:pPr>
            <w:r w:rsidRPr="0099321C">
              <w:rPr>
                <w:b/>
              </w:rPr>
              <w:t>2</w:t>
            </w:r>
          </w:p>
        </w:tc>
      </w:tr>
      <w:tr w:rsidR="00E94992" w:rsidRPr="00080944">
        <w:tc>
          <w:tcPr>
            <w:tcW w:w="3528" w:type="dxa"/>
            <w:vMerge/>
            <w:shd w:val="clear" w:color="auto" w:fill="auto"/>
            <w:vAlign w:val="center"/>
          </w:tcPr>
          <w:p w:rsidR="00E94992" w:rsidRPr="0099321C" w:rsidRDefault="00E94992" w:rsidP="006523C2"/>
        </w:tc>
        <w:tc>
          <w:tcPr>
            <w:tcW w:w="408" w:type="dxa"/>
            <w:gridSpan w:val="4"/>
            <w:shd w:val="clear" w:color="auto" w:fill="auto"/>
            <w:vAlign w:val="center"/>
          </w:tcPr>
          <w:p w:rsidR="00E94992" w:rsidRPr="0099321C" w:rsidRDefault="00E94992" w:rsidP="00B401AC">
            <w:pPr>
              <w:jc w:val="center"/>
            </w:pPr>
            <w:r w:rsidRPr="0099321C">
              <w:t>1</w:t>
            </w:r>
            <w:r w:rsidR="00084EA0" w:rsidRPr="0099321C">
              <w:t>.</w:t>
            </w:r>
          </w:p>
        </w:tc>
        <w:tc>
          <w:tcPr>
            <w:tcW w:w="8952" w:type="dxa"/>
            <w:shd w:val="clear" w:color="auto" w:fill="auto"/>
          </w:tcPr>
          <w:p w:rsidR="00E94992" w:rsidRPr="0099321C" w:rsidRDefault="00E94992" w:rsidP="002161B4">
            <w:pPr>
              <w:jc w:val="both"/>
            </w:pPr>
            <w:r w:rsidRPr="0099321C">
              <w:t xml:space="preserve">Правила </w:t>
            </w:r>
            <w:r w:rsidR="007A78DD" w:rsidRPr="0099321C">
              <w:t>подготовки изделий под сварку.  Инструменты и технология выполнения разметки</w:t>
            </w:r>
            <w:r w:rsidRPr="0099321C">
              <w:t>. Средства и приемы измерений линейных размеров, углов отклонений, формы поверхности</w:t>
            </w:r>
            <w:r w:rsidR="00084EA0" w:rsidRPr="0099321C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94992" w:rsidRPr="0099321C" w:rsidRDefault="00E94992" w:rsidP="001E6C90">
            <w:pPr>
              <w:jc w:val="center"/>
              <w:rPr>
                <w:b/>
              </w:rPr>
            </w:pPr>
            <w:r w:rsidRPr="0099321C">
              <w:rPr>
                <w:b/>
              </w:rPr>
              <w:t>2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992" w:rsidRPr="0099321C" w:rsidRDefault="00E94992" w:rsidP="001E6C90">
            <w:pPr>
              <w:jc w:val="center"/>
              <w:rPr>
                <w:b/>
              </w:rPr>
            </w:pPr>
          </w:p>
        </w:tc>
      </w:tr>
      <w:tr w:rsidR="0027674F" w:rsidRPr="00080944">
        <w:tc>
          <w:tcPr>
            <w:tcW w:w="3528" w:type="dxa"/>
            <w:vMerge/>
            <w:shd w:val="clear" w:color="auto" w:fill="auto"/>
            <w:vAlign w:val="center"/>
          </w:tcPr>
          <w:p w:rsidR="0027674F" w:rsidRPr="0099321C" w:rsidRDefault="0027674F" w:rsidP="006523C2"/>
        </w:tc>
        <w:tc>
          <w:tcPr>
            <w:tcW w:w="9360" w:type="dxa"/>
            <w:gridSpan w:val="5"/>
            <w:shd w:val="clear" w:color="auto" w:fill="auto"/>
          </w:tcPr>
          <w:p w:rsidR="0027674F" w:rsidRPr="0099321C" w:rsidRDefault="00FC402B" w:rsidP="00D702B8">
            <w:pPr>
              <w:jc w:val="both"/>
              <w:rPr>
                <w:b/>
              </w:rPr>
            </w:pPr>
            <w:r w:rsidRPr="0099321C">
              <w:rPr>
                <w:b/>
              </w:rPr>
              <w:t>Практическ</w:t>
            </w:r>
            <w:r w:rsidR="00FC1517" w:rsidRPr="0099321C">
              <w:rPr>
                <w:b/>
              </w:rPr>
              <w:t>о</w:t>
            </w:r>
            <w:r w:rsidRPr="0099321C">
              <w:rPr>
                <w:b/>
              </w:rPr>
              <w:t>е</w:t>
            </w:r>
            <w:r w:rsidR="0027674F" w:rsidRPr="0099321C">
              <w:rPr>
                <w:b/>
              </w:rPr>
              <w:t xml:space="preserve"> </w:t>
            </w:r>
            <w:r w:rsidR="00FC1517" w:rsidRPr="0099321C">
              <w:rPr>
                <w:b/>
              </w:rPr>
              <w:t>занятие</w:t>
            </w:r>
            <w:r w:rsidR="0027674F" w:rsidRPr="0099321C">
              <w:rPr>
                <w:b/>
              </w:rPr>
              <w:t xml:space="preserve">: 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27674F" w:rsidRPr="0099321C" w:rsidRDefault="007A78DD" w:rsidP="001E6C90">
            <w:pPr>
              <w:jc w:val="center"/>
              <w:rPr>
                <w:b/>
              </w:rPr>
            </w:pPr>
            <w:r w:rsidRPr="0099321C">
              <w:rPr>
                <w:b/>
              </w:rPr>
              <w:t>2</w:t>
            </w:r>
          </w:p>
        </w:tc>
        <w:tc>
          <w:tcPr>
            <w:tcW w:w="900" w:type="dxa"/>
            <w:vMerge w:val="restart"/>
            <w:shd w:val="pct12" w:color="auto" w:fill="auto"/>
            <w:vAlign w:val="center"/>
          </w:tcPr>
          <w:p w:rsidR="0027674F" w:rsidRPr="0099321C" w:rsidRDefault="0027674F" w:rsidP="001E6C90">
            <w:pPr>
              <w:jc w:val="center"/>
              <w:rPr>
                <w:b/>
              </w:rPr>
            </w:pPr>
          </w:p>
        </w:tc>
      </w:tr>
      <w:tr w:rsidR="00FC402B" w:rsidRPr="00080944">
        <w:tc>
          <w:tcPr>
            <w:tcW w:w="3528" w:type="dxa"/>
            <w:vMerge/>
            <w:shd w:val="clear" w:color="auto" w:fill="auto"/>
            <w:vAlign w:val="center"/>
          </w:tcPr>
          <w:p w:rsidR="00FC402B" w:rsidRPr="0099321C" w:rsidRDefault="00FC402B" w:rsidP="006523C2"/>
        </w:tc>
        <w:tc>
          <w:tcPr>
            <w:tcW w:w="401" w:type="dxa"/>
            <w:gridSpan w:val="3"/>
            <w:shd w:val="clear" w:color="auto" w:fill="auto"/>
          </w:tcPr>
          <w:p w:rsidR="00FC402B" w:rsidRPr="0099321C" w:rsidRDefault="00FC1517" w:rsidP="0027674F">
            <w:pPr>
              <w:jc w:val="both"/>
            </w:pPr>
            <w:r w:rsidRPr="0099321C">
              <w:t>1</w:t>
            </w:r>
            <w:r w:rsidR="00084EA0" w:rsidRPr="0099321C">
              <w:t>.</w:t>
            </w:r>
          </w:p>
        </w:tc>
        <w:tc>
          <w:tcPr>
            <w:tcW w:w="8959" w:type="dxa"/>
            <w:gridSpan w:val="2"/>
            <w:shd w:val="clear" w:color="auto" w:fill="auto"/>
          </w:tcPr>
          <w:p w:rsidR="00FC402B" w:rsidRPr="0099321C" w:rsidRDefault="007A78DD" w:rsidP="00FC1517">
            <w:pPr>
              <w:jc w:val="both"/>
            </w:pPr>
            <w:r w:rsidRPr="0099321C">
              <w:t>Разметка плоскостная</w:t>
            </w:r>
            <w:r w:rsidR="00FC402B" w:rsidRPr="0099321C">
              <w:t xml:space="preserve">. </w:t>
            </w: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FC402B" w:rsidRPr="0099321C" w:rsidRDefault="00FC402B" w:rsidP="001E6C90">
            <w:pPr>
              <w:jc w:val="center"/>
              <w:rPr>
                <w:b/>
              </w:rPr>
            </w:pPr>
          </w:p>
        </w:tc>
        <w:tc>
          <w:tcPr>
            <w:tcW w:w="900" w:type="dxa"/>
            <w:vMerge/>
            <w:shd w:val="pct12" w:color="auto" w:fill="auto"/>
            <w:vAlign w:val="center"/>
          </w:tcPr>
          <w:p w:rsidR="00FC402B" w:rsidRPr="0099321C" w:rsidRDefault="00FC402B" w:rsidP="001E6C90">
            <w:pPr>
              <w:jc w:val="center"/>
              <w:rPr>
                <w:b/>
              </w:rPr>
            </w:pPr>
          </w:p>
        </w:tc>
      </w:tr>
      <w:tr w:rsidR="00B401AC" w:rsidRPr="00080944">
        <w:tc>
          <w:tcPr>
            <w:tcW w:w="3528" w:type="dxa"/>
            <w:vMerge w:val="restart"/>
            <w:shd w:val="clear" w:color="auto" w:fill="auto"/>
            <w:vAlign w:val="center"/>
          </w:tcPr>
          <w:p w:rsidR="00B401AC" w:rsidRPr="0099321C" w:rsidRDefault="00B401AC" w:rsidP="0099321C">
            <w:pPr>
              <w:jc w:val="center"/>
            </w:pPr>
            <w:r w:rsidRPr="0099321C">
              <w:t>Тема 1.2. Правка и гибка металла</w:t>
            </w:r>
          </w:p>
        </w:tc>
        <w:tc>
          <w:tcPr>
            <w:tcW w:w="9360" w:type="dxa"/>
            <w:gridSpan w:val="5"/>
            <w:shd w:val="clear" w:color="auto" w:fill="auto"/>
          </w:tcPr>
          <w:p w:rsidR="00B401AC" w:rsidRPr="0099321C" w:rsidRDefault="00B401AC" w:rsidP="001E6C90">
            <w:pPr>
              <w:jc w:val="both"/>
              <w:rPr>
                <w:b/>
              </w:rPr>
            </w:pPr>
            <w:r w:rsidRPr="0099321C">
              <w:rPr>
                <w:b/>
              </w:rPr>
              <w:t>Содержание: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401AC" w:rsidRPr="0099321C" w:rsidRDefault="007A78DD" w:rsidP="001E6C90">
            <w:pPr>
              <w:jc w:val="center"/>
              <w:rPr>
                <w:b/>
              </w:rPr>
            </w:pPr>
            <w:r w:rsidRPr="0099321C">
              <w:rPr>
                <w:b/>
              </w:rPr>
              <w:t>4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B401AC" w:rsidRPr="0099321C" w:rsidRDefault="00B401AC" w:rsidP="001E6C90">
            <w:pPr>
              <w:jc w:val="center"/>
              <w:rPr>
                <w:b/>
              </w:rPr>
            </w:pPr>
            <w:r w:rsidRPr="0099321C">
              <w:rPr>
                <w:b/>
              </w:rPr>
              <w:t>2</w:t>
            </w:r>
          </w:p>
        </w:tc>
      </w:tr>
      <w:tr w:rsidR="00B401AC" w:rsidRPr="00080944">
        <w:tc>
          <w:tcPr>
            <w:tcW w:w="3528" w:type="dxa"/>
            <w:vMerge/>
            <w:shd w:val="clear" w:color="auto" w:fill="auto"/>
            <w:vAlign w:val="center"/>
          </w:tcPr>
          <w:p w:rsidR="00B401AC" w:rsidRPr="0099321C" w:rsidRDefault="00B401AC" w:rsidP="006523C2"/>
        </w:tc>
        <w:tc>
          <w:tcPr>
            <w:tcW w:w="401" w:type="dxa"/>
            <w:gridSpan w:val="3"/>
            <w:shd w:val="clear" w:color="auto" w:fill="auto"/>
            <w:vAlign w:val="center"/>
          </w:tcPr>
          <w:p w:rsidR="00B401AC" w:rsidRPr="0099321C" w:rsidRDefault="00B401AC" w:rsidP="00B401AC">
            <w:pPr>
              <w:jc w:val="center"/>
            </w:pPr>
            <w:r w:rsidRPr="0099321C">
              <w:t>1.</w:t>
            </w:r>
          </w:p>
        </w:tc>
        <w:tc>
          <w:tcPr>
            <w:tcW w:w="8959" w:type="dxa"/>
            <w:gridSpan w:val="2"/>
            <w:shd w:val="clear" w:color="auto" w:fill="auto"/>
          </w:tcPr>
          <w:p w:rsidR="00B401AC" w:rsidRPr="0099321C" w:rsidRDefault="00B401AC" w:rsidP="00335066">
            <w:pPr>
              <w:jc w:val="both"/>
            </w:pPr>
            <w:r w:rsidRPr="0099321C">
              <w:t>Технология выполнения правки металла. Технология выполнения гибки металла. Организация рабочего места при выполнении слесарных работ</w:t>
            </w:r>
            <w:r w:rsidR="00084EA0" w:rsidRPr="0099321C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401AC" w:rsidRPr="0099321C" w:rsidRDefault="00C71028" w:rsidP="001E6C90">
            <w:pPr>
              <w:jc w:val="center"/>
              <w:rPr>
                <w:b/>
              </w:rPr>
            </w:pPr>
            <w:r w:rsidRPr="0099321C">
              <w:rPr>
                <w:b/>
              </w:rPr>
              <w:t>2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01AC" w:rsidRPr="0099321C" w:rsidRDefault="00B401AC" w:rsidP="001E6C90">
            <w:pPr>
              <w:jc w:val="center"/>
              <w:rPr>
                <w:b/>
              </w:rPr>
            </w:pPr>
          </w:p>
        </w:tc>
      </w:tr>
      <w:tr w:rsidR="00FC1517" w:rsidRPr="00080944">
        <w:tc>
          <w:tcPr>
            <w:tcW w:w="3528" w:type="dxa"/>
            <w:vMerge/>
            <w:tcBorders>
              <w:top w:val="nil"/>
            </w:tcBorders>
            <w:shd w:val="clear" w:color="auto" w:fill="auto"/>
            <w:vAlign w:val="center"/>
          </w:tcPr>
          <w:p w:rsidR="00FC1517" w:rsidRPr="0099321C" w:rsidRDefault="00FC1517" w:rsidP="006523C2"/>
        </w:tc>
        <w:tc>
          <w:tcPr>
            <w:tcW w:w="9360" w:type="dxa"/>
            <w:gridSpan w:val="5"/>
            <w:shd w:val="clear" w:color="auto" w:fill="auto"/>
          </w:tcPr>
          <w:p w:rsidR="00FC1517" w:rsidRPr="0099321C" w:rsidRDefault="00FC1517" w:rsidP="00335066">
            <w:pPr>
              <w:jc w:val="both"/>
            </w:pPr>
            <w:r w:rsidRPr="0099321C">
              <w:rPr>
                <w:b/>
              </w:rPr>
              <w:t>Практическое занятие: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FC1517" w:rsidRPr="0099321C" w:rsidRDefault="007A78DD" w:rsidP="001E6C90">
            <w:pPr>
              <w:jc w:val="center"/>
              <w:rPr>
                <w:b/>
              </w:rPr>
            </w:pPr>
            <w:r w:rsidRPr="0099321C">
              <w:rPr>
                <w:b/>
              </w:rPr>
              <w:t>2</w:t>
            </w:r>
          </w:p>
        </w:tc>
        <w:tc>
          <w:tcPr>
            <w:tcW w:w="900" w:type="dxa"/>
            <w:vMerge w:val="restart"/>
            <w:shd w:val="pct12" w:color="auto" w:fill="auto"/>
            <w:vAlign w:val="center"/>
          </w:tcPr>
          <w:p w:rsidR="00FC1517" w:rsidRPr="0099321C" w:rsidRDefault="00FC1517" w:rsidP="001E6C90">
            <w:pPr>
              <w:jc w:val="center"/>
              <w:rPr>
                <w:b/>
                <w:color w:val="EEECE1"/>
                <w:highlight w:val="lightGray"/>
              </w:rPr>
            </w:pPr>
          </w:p>
        </w:tc>
      </w:tr>
      <w:tr w:rsidR="00FC402B" w:rsidRPr="00080944">
        <w:tc>
          <w:tcPr>
            <w:tcW w:w="3528" w:type="dxa"/>
            <w:vMerge/>
            <w:tcBorders>
              <w:top w:val="nil"/>
            </w:tcBorders>
            <w:shd w:val="clear" w:color="auto" w:fill="auto"/>
            <w:vAlign w:val="center"/>
          </w:tcPr>
          <w:p w:rsidR="00FC402B" w:rsidRPr="0099321C" w:rsidRDefault="00FC402B" w:rsidP="006523C2"/>
        </w:tc>
        <w:tc>
          <w:tcPr>
            <w:tcW w:w="401" w:type="dxa"/>
            <w:gridSpan w:val="3"/>
            <w:shd w:val="clear" w:color="auto" w:fill="auto"/>
          </w:tcPr>
          <w:p w:rsidR="00FC402B" w:rsidRPr="0099321C" w:rsidRDefault="00FC402B" w:rsidP="001E6C90">
            <w:pPr>
              <w:jc w:val="both"/>
            </w:pPr>
            <w:r w:rsidRPr="0099321C">
              <w:t>1.</w:t>
            </w:r>
          </w:p>
        </w:tc>
        <w:tc>
          <w:tcPr>
            <w:tcW w:w="8959" w:type="dxa"/>
            <w:gridSpan w:val="2"/>
            <w:shd w:val="clear" w:color="auto" w:fill="auto"/>
          </w:tcPr>
          <w:p w:rsidR="00FC402B" w:rsidRPr="0099321C" w:rsidRDefault="00FC402B" w:rsidP="00B401AC">
            <w:pPr>
              <w:ind w:left="40"/>
              <w:jc w:val="both"/>
            </w:pPr>
            <w:r w:rsidRPr="0099321C">
              <w:t>Выполнение правки и гибки металла</w:t>
            </w:r>
            <w:r w:rsidR="00084EA0" w:rsidRPr="0099321C">
              <w:t>.</w:t>
            </w: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FC402B" w:rsidRPr="0099321C" w:rsidRDefault="00FC402B" w:rsidP="001E6C90">
            <w:pPr>
              <w:jc w:val="center"/>
              <w:rPr>
                <w:b/>
              </w:rPr>
            </w:pPr>
          </w:p>
        </w:tc>
        <w:tc>
          <w:tcPr>
            <w:tcW w:w="900" w:type="dxa"/>
            <w:vMerge/>
            <w:shd w:val="pct12" w:color="auto" w:fill="auto"/>
            <w:vAlign w:val="center"/>
          </w:tcPr>
          <w:p w:rsidR="00FC402B" w:rsidRPr="0099321C" w:rsidRDefault="00FC402B" w:rsidP="001E6C90">
            <w:pPr>
              <w:jc w:val="center"/>
              <w:rPr>
                <w:b/>
              </w:rPr>
            </w:pPr>
          </w:p>
        </w:tc>
      </w:tr>
      <w:tr w:rsidR="00084EA0" w:rsidRPr="00080944">
        <w:tc>
          <w:tcPr>
            <w:tcW w:w="3528" w:type="dxa"/>
            <w:vMerge w:val="restart"/>
            <w:shd w:val="clear" w:color="auto" w:fill="auto"/>
            <w:vAlign w:val="center"/>
          </w:tcPr>
          <w:p w:rsidR="00084EA0" w:rsidRPr="0099321C" w:rsidRDefault="00084EA0" w:rsidP="0099321C">
            <w:pPr>
              <w:jc w:val="center"/>
            </w:pPr>
            <w:r w:rsidRPr="0099321C">
              <w:t>Тема 1.3. Рубка и резка металла</w:t>
            </w:r>
          </w:p>
        </w:tc>
        <w:tc>
          <w:tcPr>
            <w:tcW w:w="9360" w:type="dxa"/>
            <w:gridSpan w:val="5"/>
            <w:shd w:val="clear" w:color="auto" w:fill="auto"/>
          </w:tcPr>
          <w:p w:rsidR="00084EA0" w:rsidRPr="0099321C" w:rsidRDefault="00084EA0" w:rsidP="00335066">
            <w:pPr>
              <w:jc w:val="both"/>
              <w:rPr>
                <w:b/>
              </w:rPr>
            </w:pPr>
            <w:r w:rsidRPr="0099321C">
              <w:rPr>
                <w:b/>
              </w:rPr>
              <w:t>Содержание: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84EA0" w:rsidRPr="0099321C" w:rsidRDefault="0036387D" w:rsidP="001E6C90">
            <w:pPr>
              <w:jc w:val="center"/>
              <w:rPr>
                <w:b/>
              </w:rPr>
            </w:pPr>
            <w:r w:rsidRPr="0099321C">
              <w:rPr>
                <w:b/>
              </w:rPr>
              <w:t>6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084EA0" w:rsidRPr="0099321C" w:rsidRDefault="00084EA0" w:rsidP="001E6C90">
            <w:pPr>
              <w:jc w:val="center"/>
              <w:rPr>
                <w:b/>
              </w:rPr>
            </w:pPr>
            <w:r w:rsidRPr="0099321C">
              <w:rPr>
                <w:b/>
              </w:rPr>
              <w:t>2</w:t>
            </w:r>
          </w:p>
        </w:tc>
      </w:tr>
      <w:tr w:rsidR="00084EA0" w:rsidRPr="00080944">
        <w:tc>
          <w:tcPr>
            <w:tcW w:w="3528" w:type="dxa"/>
            <w:vMerge/>
            <w:shd w:val="clear" w:color="auto" w:fill="auto"/>
            <w:vAlign w:val="center"/>
          </w:tcPr>
          <w:p w:rsidR="00084EA0" w:rsidRPr="0099321C" w:rsidRDefault="00084EA0" w:rsidP="006523C2"/>
        </w:tc>
        <w:tc>
          <w:tcPr>
            <w:tcW w:w="401" w:type="dxa"/>
            <w:gridSpan w:val="3"/>
            <w:shd w:val="clear" w:color="auto" w:fill="auto"/>
            <w:vAlign w:val="center"/>
          </w:tcPr>
          <w:p w:rsidR="00084EA0" w:rsidRPr="0099321C" w:rsidRDefault="00084EA0" w:rsidP="00B401AC">
            <w:pPr>
              <w:jc w:val="center"/>
            </w:pPr>
            <w:r w:rsidRPr="0099321C">
              <w:t>1.</w:t>
            </w:r>
          </w:p>
        </w:tc>
        <w:tc>
          <w:tcPr>
            <w:tcW w:w="8959" w:type="dxa"/>
            <w:gridSpan w:val="2"/>
            <w:shd w:val="clear" w:color="auto" w:fill="auto"/>
          </w:tcPr>
          <w:p w:rsidR="00084EA0" w:rsidRPr="0099321C" w:rsidRDefault="00084EA0" w:rsidP="00335066">
            <w:pPr>
              <w:jc w:val="both"/>
            </w:pPr>
            <w:r w:rsidRPr="0099321C">
              <w:t>Технология выполнения рубки металла. Технология механической резки металла. Организация выполнения слесарных работ в соответствии с правилами техники безопасности.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84EA0" w:rsidRPr="0099321C" w:rsidRDefault="0036387D" w:rsidP="001E6C90">
            <w:pPr>
              <w:jc w:val="center"/>
              <w:rPr>
                <w:b/>
              </w:rPr>
            </w:pPr>
            <w:r w:rsidRPr="0099321C">
              <w:rPr>
                <w:b/>
              </w:rPr>
              <w:t>2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4EA0" w:rsidRPr="0099321C" w:rsidRDefault="00084EA0" w:rsidP="001E6C90">
            <w:pPr>
              <w:jc w:val="center"/>
              <w:rPr>
                <w:b/>
              </w:rPr>
            </w:pPr>
          </w:p>
        </w:tc>
      </w:tr>
      <w:tr w:rsidR="00084EA0" w:rsidRPr="00080944">
        <w:tc>
          <w:tcPr>
            <w:tcW w:w="3528" w:type="dxa"/>
            <w:vMerge/>
            <w:shd w:val="clear" w:color="auto" w:fill="auto"/>
            <w:vAlign w:val="center"/>
          </w:tcPr>
          <w:p w:rsidR="00084EA0" w:rsidRPr="0099321C" w:rsidRDefault="00084EA0" w:rsidP="006523C2"/>
        </w:tc>
        <w:tc>
          <w:tcPr>
            <w:tcW w:w="9360" w:type="dxa"/>
            <w:gridSpan w:val="5"/>
            <w:shd w:val="clear" w:color="auto" w:fill="auto"/>
          </w:tcPr>
          <w:p w:rsidR="00084EA0" w:rsidRPr="0099321C" w:rsidRDefault="00084EA0" w:rsidP="001E6C90">
            <w:pPr>
              <w:jc w:val="both"/>
            </w:pPr>
            <w:r w:rsidRPr="0099321C">
              <w:rPr>
                <w:b/>
              </w:rPr>
              <w:t>Лабораторные работы: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084EA0" w:rsidRPr="0099321C" w:rsidRDefault="00084EA0" w:rsidP="001E6C90">
            <w:pPr>
              <w:jc w:val="center"/>
              <w:rPr>
                <w:b/>
              </w:rPr>
            </w:pPr>
            <w:r w:rsidRPr="0099321C">
              <w:rPr>
                <w:b/>
              </w:rPr>
              <w:t>2</w:t>
            </w:r>
          </w:p>
        </w:tc>
        <w:tc>
          <w:tcPr>
            <w:tcW w:w="900" w:type="dxa"/>
            <w:vMerge w:val="restart"/>
            <w:shd w:val="pct12" w:color="auto" w:fill="auto"/>
            <w:vAlign w:val="center"/>
          </w:tcPr>
          <w:p w:rsidR="00084EA0" w:rsidRPr="0099321C" w:rsidRDefault="00084EA0" w:rsidP="001E6C90">
            <w:pPr>
              <w:jc w:val="center"/>
              <w:rPr>
                <w:b/>
              </w:rPr>
            </w:pPr>
          </w:p>
        </w:tc>
      </w:tr>
      <w:tr w:rsidR="00084EA0" w:rsidRPr="00080944">
        <w:tc>
          <w:tcPr>
            <w:tcW w:w="3528" w:type="dxa"/>
            <w:vMerge/>
            <w:shd w:val="clear" w:color="auto" w:fill="auto"/>
            <w:vAlign w:val="center"/>
          </w:tcPr>
          <w:p w:rsidR="00084EA0" w:rsidRPr="0099321C" w:rsidRDefault="00084EA0" w:rsidP="006523C2"/>
        </w:tc>
        <w:tc>
          <w:tcPr>
            <w:tcW w:w="401" w:type="dxa"/>
            <w:gridSpan w:val="3"/>
            <w:shd w:val="clear" w:color="auto" w:fill="auto"/>
          </w:tcPr>
          <w:p w:rsidR="00084EA0" w:rsidRPr="0099321C" w:rsidRDefault="00084EA0" w:rsidP="001E6C90">
            <w:pPr>
              <w:jc w:val="both"/>
            </w:pPr>
          </w:p>
          <w:p w:rsidR="00084EA0" w:rsidRPr="0099321C" w:rsidRDefault="00084EA0" w:rsidP="001E6C90">
            <w:pPr>
              <w:jc w:val="both"/>
            </w:pPr>
            <w:r w:rsidRPr="0099321C">
              <w:t>1.</w:t>
            </w:r>
          </w:p>
        </w:tc>
        <w:tc>
          <w:tcPr>
            <w:tcW w:w="8959" w:type="dxa"/>
            <w:gridSpan w:val="2"/>
            <w:shd w:val="clear" w:color="auto" w:fill="auto"/>
          </w:tcPr>
          <w:p w:rsidR="00084EA0" w:rsidRPr="00660682" w:rsidRDefault="00084EA0" w:rsidP="00335066">
            <w:pPr>
              <w:jc w:val="both"/>
            </w:pPr>
            <w:r w:rsidRPr="0099321C">
              <w:t>Определение длины заготовок из стальной полосы: толщиной 4 мм и шириной 12 мм для кольца с наружным диаметром 120 мм и толщиной 2 мм и шириной 10 мм для кольца с наружным диаметром 100 мм.</w:t>
            </w:r>
          </w:p>
          <w:p w:rsidR="006237E9" w:rsidRPr="00660682" w:rsidRDefault="006237E9" w:rsidP="00335066">
            <w:pPr>
              <w:jc w:val="both"/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084EA0" w:rsidRPr="0099321C" w:rsidRDefault="00084EA0" w:rsidP="001E6C90">
            <w:pPr>
              <w:jc w:val="center"/>
              <w:rPr>
                <w:b/>
              </w:rPr>
            </w:pPr>
          </w:p>
        </w:tc>
        <w:tc>
          <w:tcPr>
            <w:tcW w:w="900" w:type="dxa"/>
            <w:vMerge/>
            <w:shd w:val="pct12" w:color="auto" w:fill="auto"/>
            <w:vAlign w:val="center"/>
          </w:tcPr>
          <w:p w:rsidR="00084EA0" w:rsidRPr="0099321C" w:rsidRDefault="00084EA0" w:rsidP="001E6C90">
            <w:pPr>
              <w:jc w:val="center"/>
              <w:rPr>
                <w:b/>
              </w:rPr>
            </w:pPr>
          </w:p>
        </w:tc>
      </w:tr>
      <w:tr w:rsidR="00084EA0" w:rsidRPr="00080944" w:rsidTr="00580CB2">
        <w:tc>
          <w:tcPr>
            <w:tcW w:w="3528" w:type="dxa"/>
            <w:vMerge/>
            <w:shd w:val="clear" w:color="auto" w:fill="auto"/>
            <w:vAlign w:val="center"/>
          </w:tcPr>
          <w:p w:rsidR="00084EA0" w:rsidRPr="0099321C" w:rsidRDefault="00084EA0" w:rsidP="006523C2"/>
        </w:tc>
        <w:tc>
          <w:tcPr>
            <w:tcW w:w="9360" w:type="dxa"/>
            <w:gridSpan w:val="5"/>
            <w:shd w:val="clear" w:color="auto" w:fill="auto"/>
          </w:tcPr>
          <w:p w:rsidR="00084EA0" w:rsidRPr="0099321C" w:rsidRDefault="00084EA0" w:rsidP="00335066">
            <w:pPr>
              <w:jc w:val="both"/>
              <w:rPr>
                <w:b/>
              </w:rPr>
            </w:pPr>
            <w:r w:rsidRPr="0099321C">
              <w:rPr>
                <w:b/>
              </w:rPr>
              <w:t>Практическое занятие: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084EA0" w:rsidRPr="0099321C" w:rsidRDefault="00084EA0" w:rsidP="001E6C90">
            <w:pPr>
              <w:jc w:val="center"/>
              <w:rPr>
                <w:b/>
              </w:rPr>
            </w:pPr>
            <w:r w:rsidRPr="0099321C">
              <w:rPr>
                <w:b/>
              </w:rPr>
              <w:t>2</w:t>
            </w:r>
          </w:p>
        </w:tc>
        <w:tc>
          <w:tcPr>
            <w:tcW w:w="900" w:type="dxa"/>
            <w:vMerge w:val="restart"/>
            <w:shd w:val="pct12" w:color="auto" w:fill="auto"/>
            <w:vAlign w:val="center"/>
          </w:tcPr>
          <w:p w:rsidR="00084EA0" w:rsidRPr="0099321C" w:rsidRDefault="00084EA0" w:rsidP="001E6C90">
            <w:pPr>
              <w:jc w:val="center"/>
              <w:rPr>
                <w:b/>
              </w:rPr>
            </w:pPr>
          </w:p>
        </w:tc>
      </w:tr>
      <w:tr w:rsidR="00084EA0" w:rsidRPr="00080944">
        <w:tc>
          <w:tcPr>
            <w:tcW w:w="3528" w:type="dxa"/>
            <w:vMerge/>
            <w:shd w:val="clear" w:color="auto" w:fill="auto"/>
            <w:vAlign w:val="center"/>
          </w:tcPr>
          <w:p w:rsidR="00084EA0" w:rsidRPr="0099321C" w:rsidRDefault="00084EA0" w:rsidP="006523C2"/>
        </w:tc>
        <w:tc>
          <w:tcPr>
            <w:tcW w:w="401" w:type="dxa"/>
            <w:gridSpan w:val="3"/>
            <w:shd w:val="clear" w:color="auto" w:fill="auto"/>
          </w:tcPr>
          <w:p w:rsidR="00084EA0" w:rsidRPr="0099321C" w:rsidRDefault="00084EA0" w:rsidP="001E6C90">
            <w:pPr>
              <w:jc w:val="both"/>
            </w:pPr>
            <w:r w:rsidRPr="0099321C">
              <w:t>1.</w:t>
            </w:r>
          </w:p>
        </w:tc>
        <w:tc>
          <w:tcPr>
            <w:tcW w:w="8959" w:type="dxa"/>
            <w:gridSpan w:val="2"/>
            <w:shd w:val="clear" w:color="auto" w:fill="auto"/>
          </w:tcPr>
          <w:p w:rsidR="006237E9" w:rsidRPr="006237E9" w:rsidRDefault="00084EA0" w:rsidP="00335066">
            <w:pPr>
              <w:jc w:val="both"/>
            </w:pPr>
            <w:r w:rsidRPr="0099321C">
              <w:t>Выполнение рубки и резки металла.</w:t>
            </w: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084EA0" w:rsidRPr="0099321C" w:rsidRDefault="00084EA0" w:rsidP="001E6C90">
            <w:pPr>
              <w:jc w:val="center"/>
              <w:rPr>
                <w:b/>
              </w:rPr>
            </w:pPr>
          </w:p>
        </w:tc>
        <w:tc>
          <w:tcPr>
            <w:tcW w:w="900" w:type="dxa"/>
            <w:vMerge/>
            <w:shd w:val="pct12" w:color="auto" w:fill="auto"/>
            <w:vAlign w:val="center"/>
          </w:tcPr>
          <w:p w:rsidR="00084EA0" w:rsidRPr="0099321C" w:rsidRDefault="00084EA0" w:rsidP="001E6C90">
            <w:pPr>
              <w:jc w:val="center"/>
              <w:rPr>
                <w:b/>
              </w:rPr>
            </w:pPr>
          </w:p>
        </w:tc>
      </w:tr>
      <w:tr w:rsidR="000F6B5C" w:rsidRPr="00080944">
        <w:tc>
          <w:tcPr>
            <w:tcW w:w="352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6B5C" w:rsidRPr="0099321C" w:rsidRDefault="000F6B5C" w:rsidP="006523C2">
            <w:r w:rsidRPr="0099321C">
              <w:lastRenderedPageBreak/>
              <w:t xml:space="preserve">Тема 1.4. Опиливание и разделка кромок под сварку </w:t>
            </w:r>
          </w:p>
        </w:tc>
        <w:tc>
          <w:tcPr>
            <w:tcW w:w="936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6237E9" w:rsidRPr="006237E9" w:rsidRDefault="000F6B5C" w:rsidP="001E6C90">
            <w:pPr>
              <w:jc w:val="both"/>
              <w:rPr>
                <w:b/>
                <w:lang w:val="en-US"/>
              </w:rPr>
            </w:pPr>
            <w:r w:rsidRPr="0099321C">
              <w:rPr>
                <w:b/>
              </w:rPr>
              <w:t>Содержание: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F6B5C" w:rsidRPr="0099321C" w:rsidRDefault="008F684D" w:rsidP="001E6C90">
            <w:pPr>
              <w:jc w:val="center"/>
              <w:rPr>
                <w:b/>
              </w:rPr>
            </w:pPr>
            <w:r w:rsidRPr="0099321C">
              <w:rPr>
                <w:b/>
              </w:rPr>
              <w:t>4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0F6B5C" w:rsidRPr="0099321C" w:rsidRDefault="008F684D" w:rsidP="001E6C90">
            <w:pPr>
              <w:jc w:val="center"/>
              <w:rPr>
                <w:b/>
              </w:rPr>
            </w:pPr>
            <w:r w:rsidRPr="0099321C">
              <w:rPr>
                <w:b/>
              </w:rPr>
              <w:t>2</w:t>
            </w:r>
          </w:p>
        </w:tc>
      </w:tr>
      <w:tr w:rsidR="000F6B5C" w:rsidRPr="00080944">
        <w:tc>
          <w:tcPr>
            <w:tcW w:w="35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6B5C" w:rsidRPr="0099321C" w:rsidRDefault="000F6B5C" w:rsidP="006523C2"/>
        </w:tc>
        <w:tc>
          <w:tcPr>
            <w:tcW w:w="4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F6B5C" w:rsidRPr="0099321C" w:rsidRDefault="000F6B5C" w:rsidP="00B401AC">
            <w:pPr>
              <w:jc w:val="center"/>
            </w:pPr>
            <w:r w:rsidRPr="0099321C">
              <w:t>1.</w:t>
            </w:r>
          </w:p>
        </w:tc>
        <w:tc>
          <w:tcPr>
            <w:tcW w:w="895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F6B5C" w:rsidRPr="0099321C" w:rsidRDefault="000F6B5C" w:rsidP="00B401AC">
            <w:pPr>
              <w:jc w:val="both"/>
            </w:pPr>
            <w:r w:rsidRPr="0099321C">
              <w:t>Технология выполнения опиливания металла.</w:t>
            </w:r>
            <w:r w:rsidR="008F684D" w:rsidRPr="0099321C">
              <w:t xml:space="preserve"> Подготовка кромок под сварку.  Разделка</w:t>
            </w:r>
            <w:r w:rsidRPr="0099321C">
              <w:t xml:space="preserve"> кромок под сварку.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F6B5C" w:rsidRPr="0099321C" w:rsidRDefault="008F684D" w:rsidP="001E6C90">
            <w:pPr>
              <w:jc w:val="center"/>
              <w:rPr>
                <w:b/>
              </w:rPr>
            </w:pPr>
            <w:r w:rsidRPr="0099321C">
              <w:rPr>
                <w:b/>
              </w:rPr>
              <w:t>2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B5C" w:rsidRPr="0099321C" w:rsidRDefault="000F6B5C" w:rsidP="001E6C90">
            <w:pPr>
              <w:jc w:val="center"/>
              <w:rPr>
                <w:b/>
              </w:rPr>
            </w:pPr>
          </w:p>
        </w:tc>
      </w:tr>
      <w:tr w:rsidR="000F6B5C" w:rsidRPr="00080944">
        <w:tc>
          <w:tcPr>
            <w:tcW w:w="35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6B5C" w:rsidRPr="0099321C" w:rsidRDefault="000F6B5C" w:rsidP="006523C2"/>
        </w:tc>
        <w:tc>
          <w:tcPr>
            <w:tcW w:w="936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0F6B5C" w:rsidRPr="0099321C" w:rsidRDefault="000F6B5C" w:rsidP="001E6C90">
            <w:pPr>
              <w:jc w:val="both"/>
            </w:pPr>
            <w:r w:rsidRPr="0099321C">
              <w:rPr>
                <w:b/>
              </w:rPr>
              <w:t>Практическое занятие: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0F6B5C" w:rsidRPr="0099321C" w:rsidRDefault="008F684D" w:rsidP="001E6C90">
            <w:pPr>
              <w:jc w:val="center"/>
              <w:rPr>
                <w:b/>
              </w:rPr>
            </w:pPr>
            <w:r w:rsidRPr="0099321C">
              <w:rPr>
                <w:b/>
              </w:rPr>
              <w:t>2</w:t>
            </w:r>
          </w:p>
        </w:tc>
        <w:tc>
          <w:tcPr>
            <w:tcW w:w="900" w:type="dxa"/>
            <w:vMerge w:val="restart"/>
            <w:shd w:val="pct12" w:color="auto" w:fill="auto"/>
            <w:vAlign w:val="center"/>
          </w:tcPr>
          <w:p w:rsidR="000F6B5C" w:rsidRPr="0099321C" w:rsidRDefault="000F6B5C" w:rsidP="001E6C90">
            <w:pPr>
              <w:jc w:val="center"/>
              <w:rPr>
                <w:b/>
              </w:rPr>
            </w:pPr>
          </w:p>
        </w:tc>
      </w:tr>
      <w:tr w:rsidR="000F6B5C" w:rsidRPr="00080944">
        <w:tc>
          <w:tcPr>
            <w:tcW w:w="35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6B5C" w:rsidRPr="0099321C" w:rsidRDefault="000F6B5C" w:rsidP="006523C2"/>
        </w:tc>
        <w:tc>
          <w:tcPr>
            <w:tcW w:w="4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F6B5C" w:rsidRPr="0099321C" w:rsidRDefault="000F6B5C" w:rsidP="00B401AC">
            <w:pPr>
              <w:jc w:val="center"/>
            </w:pPr>
            <w:r w:rsidRPr="0099321C">
              <w:t>1</w:t>
            </w:r>
            <w:r w:rsidR="007D2D69" w:rsidRPr="0099321C">
              <w:t>.</w:t>
            </w:r>
          </w:p>
        </w:tc>
        <w:tc>
          <w:tcPr>
            <w:tcW w:w="895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F6B5C" w:rsidRPr="0099321C" w:rsidRDefault="000F6B5C" w:rsidP="001E6C90">
            <w:pPr>
              <w:jc w:val="both"/>
            </w:pPr>
            <w:r w:rsidRPr="0099321C">
              <w:t>Выполнение опиливания при подготовке металла к сварке. Выбор инструмента и оборудования для подготовки металла к сварке</w:t>
            </w: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0F6B5C" w:rsidRPr="0099321C" w:rsidRDefault="000F6B5C" w:rsidP="001E6C90">
            <w:pPr>
              <w:jc w:val="center"/>
              <w:rPr>
                <w:b/>
              </w:rPr>
            </w:pPr>
          </w:p>
        </w:tc>
        <w:tc>
          <w:tcPr>
            <w:tcW w:w="900" w:type="dxa"/>
            <w:vMerge/>
            <w:shd w:val="pct12" w:color="auto" w:fill="auto"/>
            <w:vAlign w:val="center"/>
          </w:tcPr>
          <w:p w:rsidR="000F6B5C" w:rsidRPr="0099321C" w:rsidRDefault="000F6B5C" w:rsidP="001E6C90">
            <w:pPr>
              <w:jc w:val="center"/>
              <w:rPr>
                <w:b/>
              </w:rPr>
            </w:pPr>
          </w:p>
        </w:tc>
      </w:tr>
      <w:tr w:rsidR="000F6B5C" w:rsidRPr="00080944">
        <w:trPr>
          <w:trHeight w:val="263"/>
        </w:trPr>
        <w:tc>
          <w:tcPr>
            <w:tcW w:w="352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6B5C" w:rsidRPr="0099321C" w:rsidRDefault="000F6B5C" w:rsidP="006523C2">
            <w:r w:rsidRPr="0099321C">
              <w:t>Тема 1.5. Подготовка газовых баллонов, регулирующей и коммуникационной аппаратуры для сварки и резки.</w:t>
            </w:r>
          </w:p>
        </w:tc>
        <w:tc>
          <w:tcPr>
            <w:tcW w:w="936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0F6B5C" w:rsidRPr="0099321C" w:rsidRDefault="000F6B5C" w:rsidP="001E6C90">
            <w:pPr>
              <w:jc w:val="both"/>
              <w:rPr>
                <w:b/>
              </w:rPr>
            </w:pPr>
            <w:r w:rsidRPr="0099321C">
              <w:rPr>
                <w:b/>
              </w:rPr>
              <w:t>Содержание: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F6B5C" w:rsidRPr="0099321C" w:rsidRDefault="0036387D" w:rsidP="00494B49">
            <w:pPr>
              <w:jc w:val="center"/>
              <w:rPr>
                <w:b/>
              </w:rPr>
            </w:pPr>
            <w:r w:rsidRPr="0099321C">
              <w:rPr>
                <w:b/>
              </w:rPr>
              <w:t>4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0F6B5C" w:rsidRPr="0099321C" w:rsidRDefault="000F6B5C" w:rsidP="001E6C90">
            <w:pPr>
              <w:jc w:val="center"/>
              <w:rPr>
                <w:b/>
              </w:rPr>
            </w:pPr>
            <w:r w:rsidRPr="0099321C">
              <w:rPr>
                <w:b/>
              </w:rPr>
              <w:t>2</w:t>
            </w:r>
          </w:p>
        </w:tc>
      </w:tr>
      <w:tr w:rsidR="000F6B5C" w:rsidRPr="00080944">
        <w:trPr>
          <w:trHeight w:val="300"/>
        </w:trPr>
        <w:tc>
          <w:tcPr>
            <w:tcW w:w="352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F6B5C" w:rsidRPr="0099321C" w:rsidRDefault="000F6B5C" w:rsidP="00C315BB"/>
        </w:tc>
        <w:tc>
          <w:tcPr>
            <w:tcW w:w="38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F6B5C" w:rsidRPr="0099321C" w:rsidRDefault="000F6B5C" w:rsidP="00B401AC">
            <w:pPr>
              <w:jc w:val="center"/>
            </w:pPr>
            <w:r w:rsidRPr="0099321C">
              <w:t>1</w:t>
            </w:r>
          </w:p>
        </w:tc>
        <w:tc>
          <w:tcPr>
            <w:tcW w:w="897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0F6B5C" w:rsidRPr="0099321C" w:rsidRDefault="000F6B5C" w:rsidP="00FC1517">
            <w:pPr>
              <w:jc w:val="both"/>
            </w:pPr>
            <w:r w:rsidRPr="0099321C">
              <w:t xml:space="preserve">Ознакомление с маркировкой технических данных на баллонах, регулирующей и </w:t>
            </w:r>
          </w:p>
          <w:p w:rsidR="000F6B5C" w:rsidRPr="0099321C" w:rsidRDefault="000F6B5C" w:rsidP="00FC1517">
            <w:pPr>
              <w:jc w:val="both"/>
            </w:pPr>
            <w:r w:rsidRPr="0099321C">
              <w:t>коммуникационной аппаратуры для сварки и резки. Особенности баллонов для различных горючих газов и кислорода.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F6B5C" w:rsidRPr="0099321C" w:rsidRDefault="000F6B5C" w:rsidP="001E6C90">
            <w:pPr>
              <w:jc w:val="center"/>
              <w:rPr>
                <w:b/>
                <w:lang w:val="en-US"/>
              </w:rPr>
            </w:pPr>
            <w:r w:rsidRPr="0099321C">
              <w:rPr>
                <w:b/>
                <w:lang w:val="en-US"/>
              </w:rPr>
              <w:t>2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B5C" w:rsidRPr="0099321C" w:rsidRDefault="000F6B5C" w:rsidP="001E6C90">
            <w:pPr>
              <w:jc w:val="center"/>
              <w:rPr>
                <w:b/>
              </w:rPr>
            </w:pPr>
          </w:p>
        </w:tc>
      </w:tr>
      <w:tr w:rsidR="000F6B5C" w:rsidRPr="00080944">
        <w:trPr>
          <w:trHeight w:val="300"/>
        </w:trPr>
        <w:tc>
          <w:tcPr>
            <w:tcW w:w="352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F6B5C" w:rsidRPr="0099321C" w:rsidRDefault="000F6B5C" w:rsidP="00C315BB"/>
        </w:tc>
        <w:tc>
          <w:tcPr>
            <w:tcW w:w="936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0F6B5C" w:rsidRPr="0099321C" w:rsidRDefault="000F6B5C" w:rsidP="001E6C90">
            <w:pPr>
              <w:jc w:val="both"/>
            </w:pPr>
            <w:r w:rsidRPr="0099321C">
              <w:rPr>
                <w:b/>
              </w:rPr>
              <w:t>Практическое занятие: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0F6B5C" w:rsidRPr="0099321C" w:rsidRDefault="007D2D69" w:rsidP="001E6C90">
            <w:pPr>
              <w:jc w:val="center"/>
              <w:rPr>
                <w:b/>
              </w:rPr>
            </w:pPr>
            <w:r w:rsidRPr="0099321C">
              <w:rPr>
                <w:b/>
              </w:rPr>
              <w:t>2</w:t>
            </w:r>
          </w:p>
        </w:tc>
        <w:tc>
          <w:tcPr>
            <w:tcW w:w="900" w:type="dxa"/>
            <w:vMerge w:val="restart"/>
            <w:shd w:val="pct12" w:color="auto" w:fill="auto"/>
            <w:vAlign w:val="center"/>
          </w:tcPr>
          <w:p w:rsidR="000F6B5C" w:rsidRPr="0099321C" w:rsidRDefault="000F6B5C" w:rsidP="001E6C90">
            <w:pPr>
              <w:jc w:val="center"/>
              <w:rPr>
                <w:b/>
              </w:rPr>
            </w:pPr>
          </w:p>
        </w:tc>
      </w:tr>
      <w:tr w:rsidR="000F6B5C" w:rsidRPr="00080944" w:rsidTr="0036387D">
        <w:trPr>
          <w:trHeight w:val="300"/>
        </w:trPr>
        <w:tc>
          <w:tcPr>
            <w:tcW w:w="352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F6B5C" w:rsidRPr="0099321C" w:rsidRDefault="000F6B5C" w:rsidP="00C315BB"/>
        </w:tc>
        <w:tc>
          <w:tcPr>
            <w:tcW w:w="40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F6B5C" w:rsidRPr="0099321C" w:rsidRDefault="000F6B5C" w:rsidP="00B401AC">
            <w:pPr>
              <w:jc w:val="center"/>
            </w:pPr>
            <w:r w:rsidRPr="0099321C">
              <w:t>1</w:t>
            </w:r>
          </w:p>
        </w:tc>
        <w:tc>
          <w:tcPr>
            <w:tcW w:w="8952" w:type="dxa"/>
            <w:tcBorders>
              <w:left w:val="single" w:sz="4" w:space="0" w:color="auto"/>
            </w:tcBorders>
            <w:shd w:val="clear" w:color="auto" w:fill="auto"/>
          </w:tcPr>
          <w:p w:rsidR="000F6B5C" w:rsidRPr="0099321C" w:rsidRDefault="000F6B5C" w:rsidP="001E6C90">
            <w:pPr>
              <w:jc w:val="both"/>
            </w:pPr>
            <w:r w:rsidRPr="0099321C">
              <w:t>Определение паспортных данных газовых баллонов. Подготовка газовых баллонов, регулирующей и коммуникационной аппаратуры для сварки и резки</w:t>
            </w: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0F6B5C" w:rsidRPr="0099321C" w:rsidRDefault="000F6B5C" w:rsidP="001E6C90">
            <w:pPr>
              <w:jc w:val="center"/>
              <w:rPr>
                <w:b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0F6B5C" w:rsidRPr="0099321C" w:rsidRDefault="000F6B5C" w:rsidP="001E6C90">
            <w:pPr>
              <w:jc w:val="center"/>
              <w:rPr>
                <w:b/>
              </w:rPr>
            </w:pPr>
          </w:p>
        </w:tc>
      </w:tr>
      <w:tr w:rsidR="003720E8" w:rsidRPr="00080944" w:rsidTr="003720E8">
        <w:trPr>
          <w:trHeight w:val="300"/>
        </w:trPr>
        <w:tc>
          <w:tcPr>
            <w:tcW w:w="12888" w:type="dxa"/>
            <w:gridSpan w:val="6"/>
            <w:shd w:val="clear" w:color="auto" w:fill="auto"/>
          </w:tcPr>
          <w:p w:rsidR="003720E8" w:rsidRPr="0099321C" w:rsidRDefault="00C25B28" w:rsidP="00C25B28">
            <w:pPr>
              <w:jc w:val="center"/>
            </w:pPr>
            <w:r w:rsidRPr="0099321C">
              <w:t>Промежуточная аттестация в форме дифференцированного</w:t>
            </w:r>
            <w:r w:rsidR="003720E8" w:rsidRPr="0099321C">
              <w:t xml:space="preserve"> зачёт</w:t>
            </w:r>
            <w:r w:rsidRPr="0099321C">
              <w:t>а</w:t>
            </w:r>
            <w:r w:rsidR="003720E8" w:rsidRPr="0099321C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720E8" w:rsidRPr="0099321C" w:rsidRDefault="003720E8" w:rsidP="001E6C90">
            <w:pPr>
              <w:jc w:val="center"/>
              <w:rPr>
                <w:b/>
              </w:rPr>
            </w:pPr>
            <w:r w:rsidRPr="0099321C">
              <w:rPr>
                <w:b/>
              </w:rPr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3720E8" w:rsidRPr="0099321C" w:rsidRDefault="003720E8" w:rsidP="001E6C90">
            <w:pPr>
              <w:jc w:val="center"/>
              <w:rPr>
                <w:b/>
              </w:rPr>
            </w:pPr>
          </w:p>
        </w:tc>
      </w:tr>
      <w:tr w:rsidR="00FC1517" w:rsidRPr="00080944">
        <w:tc>
          <w:tcPr>
            <w:tcW w:w="12888" w:type="dxa"/>
            <w:gridSpan w:val="6"/>
            <w:shd w:val="clear" w:color="auto" w:fill="auto"/>
            <w:vAlign w:val="center"/>
          </w:tcPr>
          <w:p w:rsidR="00FC1517" w:rsidRPr="0099321C" w:rsidRDefault="00FC1517" w:rsidP="00EB5220">
            <w:pPr>
              <w:jc w:val="center"/>
              <w:rPr>
                <w:b/>
              </w:rPr>
            </w:pPr>
            <w:r w:rsidRPr="0099321C">
              <w:rPr>
                <w:b/>
              </w:rPr>
              <w:t>Самостоятельная работа по изучению раздела ПМ-1</w:t>
            </w:r>
          </w:p>
          <w:p w:rsidR="00FE7186" w:rsidRPr="0099321C" w:rsidRDefault="00FC1517" w:rsidP="00FE7186">
            <w:r w:rsidRPr="0099321C">
              <w:t>1</w:t>
            </w:r>
            <w:r w:rsidRPr="0099321C">
              <w:rPr>
                <w:color w:val="FF0000"/>
              </w:rPr>
              <w:t>.</w:t>
            </w:r>
            <w:r w:rsidR="00FE7186" w:rsidRPr="0099321C">
              <w:rPr>
                <w:color w:val="FF0000"/>
              </w:rPr>
              <w:t xml:space="preserve"> </w:t>
            </w:r>
            <w:r w:rsidR="00FE7186" w:rsidRPr="0099321C"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FC1517" w:rsidRPr="0099321C" w:rsidRDefault="007448C6" w:rsidP="00EB5220">
            <w:r w:rsidRPr="0099321C">
              <w:t>2.</w:t>
            </w:r>
            <w:r w:rsidR="007D2D69" w:rsidRPr="0099321C">
              <w:t xml:space="preserve"> </w:t>
            </w:r>
            <w:r w:rsidR="00FE7186" w:rsidRPr="0099321C">
              <w:t xml:space="preserve">Подготовка к </w:t>
            </w:r>
            <w:r w:rsidR="007D2D69" w:rsidRPr="0099321C">
              <w:t xml:space="preserve">лабораторным и </w:t>
            </w:r>
            <w:r w:rsidR="00FE7186" w:rsidRPr="0099321C">
              <w:t xml:space="preserve">практическим работам с использованием методических рекомендаций преподавателя, оформление </w:t>
            </w:r>
            <w:r w:rsidR="007D2D69" w:rsidRPr="0099321C">
              <w:t xml:space="preserve">лабораторных и </w:t>
            </w:r>
            <w:r w:rsidR="00FE7186" w:rsidRPr="0099321C">
              <w:t>практических работ</w:t>
            </w:r>
            <w:r w:rsidR="007D2D69" w:rsidRPr="0099321C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C1517" w:rsidRPr="0099321C" w:rsidRDefault="00AC728B" w:rsidP="001E6C90">
            <w:pPr>
              <w:jc w:val="center"/>
              <w:rPr>
                <w:b/>
              </w:rPr>
            </w:pPr>
            <w:r w:rsidRPr="0099321C">
              <w:rPr>
                <w:b/>
              </w:rPr>
              <w:t>12</w:t>
            </w:r>
          </w:p>
        </w:tc>
        <w:tc>
          <w:tcPr>
            <w:tcW w:w="900" w:type="dxa"/>
            <w:shd w:val="pct15" w:color="auto" w:fill="auto"/>
            <w:vAlign w:val="center"/>
          </w:tcPr>
          <w:p w:rsidR="00FC1517" w:rsidRPr="0099321C" w:rsidRDefault="00FC1517" w:rsidP="001E6C90">
            <w:pPr>
              <w:jc w:val="center"/>
              <w:rPr>
                <w:b/>
              </w:rPr>
            </w:pPr>
          </w:p>
        </w:tc>
      </w:tr>
      <w:tr w:rsidR="00FC1517" w:rsidRPr="00080944">
        <w:tc>
          <w:tcPr>
            <w:tcW w:w="12888" w:type="dxa"/>
            <w:gridSpan w:val="6"/>
            <w:shd w:val="clear" w:color="auto" w:fill="auto"/>
          </w:tcPr>
          <w:p w:rsidR="006754EA" w:rsidRPr="0099321C" w:rsidRDefault="006754EA" w:rsidP="002161B4">
            <w:pPr>
              <w:rPr>
                <w:b/>
              </w:rPr>
            </w:pPr>
          </w:p>
          <w:p w:rsidR="00FC1517" w:rsidRPr="0099321C" w:rsidRDefault="00FC1517" w:rsidP="002161B4">
            <w:pPr>
              <w:rPr>
                <w:b/>
              </w:rPr>
            </w:pPr>
            <w:r w:rsidRPr="0099321C">
              <w:rPr>
                <w:b/>
              </w:rPr>
              <w:t xml:space="preserve">Учебная практика. </w:t>
            </w:r>
          </w:p>
          <w:p w:rsidR="00FC1517" w:rsidRPr="0099321C" w:rsidRDefault="00FC1517" w:rsidP="002161B4">
            <w:pPr>
              <w:rPr>
                <w:b/>
              </w:rPr>
            </w:pPr>
            <w:r w:rsidRPr="0099321C">
              <w:rPr>
                <w:b/>
              </w:rPr>
              <w:t>Виды работ:</w:t>
            </w:r>
          </w:p>
          <w:p w:rsidR="00FC1517" w:rsidRPr="0099321C" w:rsidRDefault="00FC1517" w:rsidP="002161B4">
            <w:pPr>
              <w:pStyle w:val="1"/>
              <w:ind w:firstLine="0"/>
            </w:pPr>
            <w:r w:rsidRPr="0099321C">
              <w:rPr>
                <w:b/>
              </w:rPr>
              <w:t>1.</w:t>
            </w:r>
            <w:r w:rsidRPr="0099321C">
              <w:t xml:space="preserve"> Выполнения типовых слесарных операций, применяемых при подготовке металла к сварке</w:t>
            </w:r>
            <w:r w:rsidR="009537C1" w:rsidRPr="0099321C">
              <w:t xml:space="preserve"> (правка, гибка. разметка, рубка, резка механическая, опиливание металла)</w:t>
            </w:r>
            <w:r w:rsidRPr="0099321C">
              <w:t>;</w:t>
            </w:r>
          </w:p>
          <w:p w:rsidR="00FC1517" w:rsidRPr="0099321C" w:rsidRDefault="00FC1517" w:rsidP="002161B4">
            <w:r w:rsidRPr="0099321C">
              <w:rPr>
                <w:b/>
              </w:rPr>
              <w:t>2.</w:t>
            </w:r>
            <w:r w:rsidRPr="0099321C">
              <w:t xml:space="preserve"> Подготовка баллонов к работе, регулирующей и коммуникационной аппаратуры для сварки и резки;</w:t>
            </w:r>
          </w:p>
          <w:p w:rsidR="006754EA" w:rsidRPr="0099321C" w:rsidRDefault="006754EA" w:rsidP="002161B4"/>
        </w:tc>
        <w:tc>
          <w:tcPr>
            <w:tcW w:w="1080" w:type="dxa"/>
            <w:shd w:val="clear" w:color="auto" w:fill="auto"/>
            <w:vAlign w:val="center"/>
          </w:tcPr>
          <w:p w:rsidR="00FC1517" w:rsidRPr="0099321C" w:rsidRDefault="00FC1517" w:rsidP="002161B4">
            <w:pPr>
              <w:jc w:val="center"/>
              <w:rPr>
                <w:b/>
              </w:rPr>
            </w:pPr>
          </w:p>
          <w:p w:rsidR="00FC1517" w:rsidRPr="0099321C" w:rsidRDefault="003720E8" w:rsidP="002161B4">
            <w:pPr>
              <w:jc w:val="center"/>
              <w:rPr>
                <w:b/>
              </w:rPr>
            </w:pPr>
            <w:r w:rsidRPr="0099321C">
              <w:rPr>
                <w:b/>
              </w:rPr>
              <w:t>36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6754EA" w:rsidRPr="0099321C" w:rsidRDefault="006754EA" w:rsidP="006754EA">
            <w:pPr>
              <w:jc w:val="center"/>
              <w:rPr>
                <w:b/>
              </w:rPr>
            </w:pPr>
          </w:p>
        </w:tc>
      </w:tr>
      <w:tr w:rsidR="00FC1517" w:rsidRPr="00080944">
        <w:tc>
          <w:tcPr>
            <w:tcW w:w="12888" w:type="dxa"/>
            <w:gridSpan w:val="6"/>
            <w:shd w:val="clear" w:color="auto" w:fill="auto"/>
          </w:tcPr>
          <w:p w:rsidR="00FC1517" w:rsidRPr="0099321C" w:rsidRDefault="00FC1517" w:rsidP="002161B4">
            <w:pPr>
              <w:rPr>
                <w:b/>
              </w:rPr>
            </w:pPr>
            <w:r w:rsidRPr="0099321C">
              <w:rPr>
                <w:b/>
              </w:rPr>
              <w:t>Раздел 2 Сборочные работы под сварку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C1517" w:rsidRPr="0099321C" w:rsidRDefault="00AC728B" w:rsidP="002161B4">
            <w:pPr>
              <w:jc w:val="center"/>
              <w:rPr>
                <w:b/>
              </w:rPr>
            </w:pPr>
            <w:r w:rsidRPr="0099321C">
              <w:rPr>
                <w:b/>
              </w:rPr>
              <w:t>3</w:t>
            </w:r>
            <w:r w:rsidR="006C78EB" w:rsidRPr="0099321C">
              <w:rPr>
                <w:b/>
              </w:rPr>
              <w:t>0</w:t>
            </w:r>
          </w:p>
        </w:tc>
        <w:tc>
          <w:tcPr>
            <w:tcW w:w="900" w:type="dxa"/>
            <w:shd w:val="pct12" w:color="auto" w:fill="auto"/>
            <w:vAlign w:val="center"/>
          </w:tcPr>
          <w:p w:rsidR="00FC1517" w:rsidRPr="0099321C" w:rsidRDefault="00FC1517" w:rsidP="001E6C90">
            <w:pPr>
              <w:jc w:val="center"/>
              <w:rPr>
                <w:b/>
              </w:rPr>
            </w:pPr>
          </w:p>
        </w:tc>
      </w:tr>
      <w:tr w:rsidR="00FC1517" w:rsidRPr="00080944">
        <w:tc>
          <w:tcPr>
            <w:tcW w:w="3528" w:type="dxa"/>
            <w:shd w:val="clear" w:color="auto" w:fill="auto"/>
          </w:tcPr>
          <w:p w:rsidR="00FC1517" w:rsidRPr="0099321C" w:rsidRDefault="00FC1517" w:rsidP="001E6C90">
            <w:pPr>
              <w:rPr>
                <w:b/>
              </w:rPr>
            </w:pPr>
            <w:r w:rsidRPr="0099321C">
              <w:rPr>
                <w:b/>
              </w:rPr>
              <w:t>МДК.01.02. Технологические приемы сборки изделий под сварку.</w:t>
            </w:r>
          </w:p>
        </w:tc>
        <w:tc>
          <w:tcPr>
            <w:tcW w:w="9360" w:type="dxa"/>
            <w:gridSpan w:val="5"/>
            <w:shd w:val="clear" w:color="auto" w:fill="auto"/>
          </w:tcPr>
          <w:p w:rsidR="00FC1517" w:rsidRPr="0099321C" w:rsidRDefault="00FC1517" w:rsidP="00216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FC1517" w:rsidRPr="0099321C" w:rsidRDefault="00AC728B" w:rsidP="009149F7">
            <w:pPr>
              <w:jc w:val="center"/>
              <w:rPr>
                <w:b/>
              </w:rPr>
            </w:pPr>
            <w:r w:rsidRPr="0099321C">
              <w:rPr>
                <w:b/>
              </w:rPr>
              <w:t>20</w:t>
            </w:r>
          </w:p>
        </w:tc>
        <w:tc>
          <w:tcPr>
            <w:tcW w:w="900" w:type="dxa"/>
            <w:shd w:val="pct12" w:color="auto" w:fill="auto"/>
            <w:vAlign w:val="center"/>
          </w:tcPr>
          <w:p w:rsidR="00FC1517" w:rsidRPr="0099321C" w:rsidRDefault="00FC1517" w:rsidP="001E6C90">
            <w:pPr>
              <w:jc w:val="center"/>
              <w:rPr>
                <w:b/>
              </w:rPr>
            </w:pPr>
          </w:p>
        </w:tc>
      </w:tr>
      <w:tr w:rsidR="00B401AC" w:rsidRPr="00080944">
        <w:tc>
          <w:tcPr>
            <w:tcW w:w="3528" w:type="dxa"/>
            <w:vMerge w:val="restart"/>
            <w:shd w:val="clear" w:color="auto" w:fill="auto"/>
            <w:vAlign w:val="center"/>
          </w:tcPr>
          <w:p w:rsidR="00B401AC" w:rsidRPr="0099321C" w:rsidRDefault="00B401AC" w:rsidP="00D702B8">
            <w:r w:rsidRPr="0099321C">
              <w:t>Тема 1.1</w:t>
            </w:r>
            <w:r w:rsidR="00255F05" w:rsidRPr="0099321C">
              <w:t>. Сборка</w:t>
            </w:r>
            <w:r w:rsidRPr="0099321C">
              <w:t xml:space="preserve"> изделий под св</w:t>
            </w:r>
            <w:r w:rsidR="00255F05" w:rsidRPr="0099321C">
              <w:t>арку</w:t>
            </w:r>
            <w:r w:rsidRPr="0099321C">
              <w:t>.</w:t>
            </w:r>
          </w:p>
        </w:tc>
        <w:tc>
          <w:tcPr>
            <w:tcW w:w="9360" w:type="dxa"/>
            <w:gridSpan w:val="5"/>
            <w:shd w:val="clear" w:color="auto" w:fill="auto"/>
          </w:tcPr>
          <w:p w:rsidR="00B401AC" w:rsidRPr="0099321C" w:rsidRDefault="00B401AC" w:rsidP="001E6C90">
            <w:pPr>
              <w:jc w:val="both"/>
              <w:rPr>
                <w:b/>
              </w:rPr>
            </w:pPr>
            <w:r w:rsidRPr="0099321C">
              <w:rPr>
                <w:b/>
              </w:rPr>
              <w:t>Содержание: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401AC" w:rsidRPr="0099321C" w:rsidRDefault="00AC728B" w:rsidP="001E6C90">
            <w:pPr>
              <w:jc w:val="center"/>
              <w:rPr>
                <w:b/>
              </w:rPr>
            </w:pPr>
            <w:r w:rsidRPr="0099321C">
              <w:rPr>
                <w:b/>
              </w:rPr>
              <w:t>8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B401AC" w:rsidRPr="0099321C" w:rsidRDefault="00B401AC" w:rsidP="006754EA">
            <w:pPr>
              <w:jc w:val="center"/>
              <w:rPr>
                <w:b/>
              </w:rPr>
            </w:pPr>
            <w:r w:rsidRPr="0099321C">
              <w:rPr>
                <w:b/>
              </w:rPr>
              <w:t>2</w:t>
            </w:r>
          </w:p>
        </w:tc>
      </w:tr>
      <w:tr w:rsidR="00784EE9" w:rsidRPr="00080944" w:rsidTr="00F052F2">
        <w:tc>
          <w:tcPr>
            <w:tcW w:w="3528" w:type="dxa"/>
            <w:vMerge/>
            <w:shd w:val="clear" w:color="auto" w:fill="auto"/>
            <w:vAlign w:val="center"/>
          </w:tcPr>
          <w:p w:rsidR="00784EE9" w:rsidRPr="0099321C" w:rsidRDefault="00784EE9" w:rsidP="006523C2"/>
        </w:tc>
        <w:tc>
          <w:tcPr>
            <w:tcW w:w="408" w:type="dxa"/>
            <w:gridSpan w:val="4"/>
            <w:shd w:val="clear" w:color="auto" w:fill="auto"/>
            <w:vAlign w:val="center"/>
          </w:tcPr>
          <w:p w:rsidR="00784EE9" w:rsidRPr="0099321C" w:rsidRDefault="00784EE9" w:rsidP="006754EA">
            <w:pPr>
              <w:jc w:val="center"/>
            </w:pPr>
            <w:r w:rsidRPr="0099321C">
              <w:t>1</w:t>
            </w:r>
          </w:p>
        </w:tc>
        <w:tc>
          <w:tcPr>
            <w:tcW w:w="8952" w:type="dxa"/>
            <w:shd w:val="clear" w:color="auto" w:fill="auto"/>
          </w:tcPr>
          <w:p w:rsidR="00784EE9" w:rsidRPr="0099321C" w:rsidRDefault="00784EE9" w:rsidP="001E6C90">
            <w:pPr>
              <w:jc w:val="both"/>
            </w:pPr>
            <w:r w:rsidRPr="0099321C">
              <w:t>Сборка как ответственная операция технологического</w:t>
            </w:r>
            <w:r w:rsidR="006754EA" w:rsidRPr="0099321C">
              <w:t xml:space="preserve"> процесса сварка любой металлоконструкции. Способы проведения сборки перед сваркой металлоконструкции. Приемы и контроль точности сборки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84EE9" w:rsidRPr="0099321C" w:rsidRDefault="007448C6" w:rsidP="007448C6">
            <w:pPr>
              <w:jc w:val="center"/>
              <w:rPr>
                <w:b/>
              </w:rPr>
            </w:pPr>
            <w:r w:rsidRPr="0099321C">
              <w:rPr>
                <w:b/>
              </w:rPr>
              <w:t>4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4EE9" w:rsidRPr="0099321C" w:rsidRDefault="00784EE9" w:rsidP="001E6C90">
            <w:pPr>
              <w:jc w:val="center"/>
              <w:rPr>
                <w:b/>
              </w:rPr>
            </w:pPr>
          </w:p>
        </w:tc>
      </w:tr>
      <w:tr w:rsidR="00B401AC" w:rsidRPr="00080944">
        <w:tc>
          <w:tcPr>
            <w:tcW w:w="3528" w:type="dxa"/>
            <w:vMerge/>
            <w:shd w:val="clear" w:color="auto" w:fill="auto"/>
            <w:vAlign w:val="center"/>
          </w:tcPr>
          <w:p w:rsidR="00B401AC" w:rsidRPr="0099321C" w:rsidRDefault="00B401AC" w:rsidP="006523C2"/>
        </w:tc>
        <w:tc>
          <w:tcPr>
            <w:tcW w:w="9360" w:type="dxa"/>
            <w:gridSpan w:val="5"/>
            <w:shd w:val="clear" w:color="auto" w:fill="auto"/>
          </w:tcPr>
          <w:p w:rsidR="00B401AC" w:rsidRPr="0099321C" w:rsidRDefault="00B401AC" w:rsidP="001E6C90">
            <w:pPr>
              <w:jc w:val="both"/>
            </w:pPr>
            <w:r w:rsidRPr="0099321C">
              <w:rPr>
                <w:b/>
              </w:rPr>
              <w:t>Лабораторные работы: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B401AC" w:rsidRPr="0099321C" w:rsidRDefault="00255F05" w:rsidP="001E6C90">
            <w:pPr>
              <w:jc w:val="center"/>
              <w:rPr>
                <w:b/>
              </w:rPr>
            </w:pPr>
            <w:r w:rsidRPr="0099321C">
              <w:rPr>
                <w:b/>
              </w:rPr>
              <w:t>2</w:t>
            </w:r>
          </w:p>
        </w:tc>
        <w:tc>
          <w:tcPr>
            <w:tcW w:w="900" w:type="dxa"/>
            <w:vMerge w:val="restart"/>
            <w:shd w:val="pct12" w:color="auto" w:fill="auto"/>
            <w:vAlign w:val="center"/>
          </w:tcPr>
          <w:p w:rsidR="00B401AC" w:rsidRPr="0099321C" w:rsidRDefault="00B401AC" w:rsidP="001E6C90">
            <w:pPr>
              <w:jc w:val="center"/>
              <w:rPr>
                <w:b/>
              </w:rPr>
            </w:pPr>
          </w:p>
        </w:tc>
      </w:tr>
      <w:tr w:rsidR="006754EA" w:rsidRPr="00080944">
        <w:tc>
          <w:tcPr>
            <w:tcW w:w="3528" w:type="dxa"/>
            <w:vMerge/>
            <w:shd w:val="clear" w:color="auto" w:fill="auto"/>
            <w:vAlign w:val="center"/>
          </w:tcPr>
          <w:p w:rsidR="006754EA" w:rsidRPr="0099321C" w:rsidRDefault="006754EA" w:rsidP="006523C2"/>
        </w:tc>
        <w:tc>
          <w:tcPr>
            <w:tcW w:w="376" w:type="dxa"/>
            <w:shd w:val="clear" w:color="auto" w:fill="auto"/>
          </w:tcPr>
          <w:p w:rsidR="006754EA" w:rsidRPr="0099321C" w:rsidRDefault="006754EA" w:rsidP="001E6C90">
            <w:pPr>
              <w:jc w:val="both"/>
            </w:pPr>
            <w:r w:rsidRPr="0099321C">
              <w:t>1</w:t>
            </w:r>
          </w:p>
        </w:tc>
        <w:tc>
          <w:tcPr>
            <w:tcW w:w="8984" w:type="dxa"/>
            <w:gridSpan w:val="4"/>
            <w:shd w:val="clear" w:color="auto" w:fill="auto"/>
          </w:tcPr>
          <w:p w:rsidR="006754EA" w:rsidRPr="0099321C" w:rsidRDefault="006754EA" w:rsidP="006754EA">
            <w:pPr>
              <w:ind w:left="4"/>
              <w:jc w:val="both"/>
            </w:pPr>
            <w:r w:rsidRPr="0099321C">
              <w:t xml:space="preserve">Применение различных сборочно-сварочных приспособлений при сборке изделий. </w:t>
            </w: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6754EA" w:rsidRPr="0099321C" w:rsidRDefault="006754EA" w:rsidP="001E6C90">
            <w:pPr>
              <w:jc w:val="center"/>
              <w:rPr>
                <w:b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6754EA" w:rsidRPr="0099321C" w:rsidRDefault="006754EA" w:rsidP="001E6C90">
            <w:pPr>
              <w:jc w:val="center"/>
              <w:rPr>
                <w:b/>
              </w:rPr>
            </w:pPr>
          </w:p>
        </w:tc>
      </w:tr>
      <w:tr w:rsidR="00B401AC" w:rsidRPr="00080944">
        <w:tc>
          <w:tcPr>
            <w:tcW w:w="3528" w:type="dxa"/>
            <w:vMerge/>
            <w:shd w:val="clear" w:color="auto" w:fill="auto"/>
            <w:vAlign w:val="center"/>
          </w:tcPr>
          <w:p w:rsidR="00B401AC" w:rsidRPr="0099321C" w:rsidRDefault="00B401AC" w:rsidP="006523C2"/>
        </w:tc>
        <w:tc>
          <w:tcPr>
            <w:tcW w:w="9360" w:type="dxa"/>
            <w:gridSpan w:val="5"/>
            <w:shd w:val="clear" w:color="auto" w:fill="auto"/>
          </w:tcPr>
          <w:p w:rsidR="00B401AC" w:rsidRPr="0099321C" w:rsidRDefault="00B401AC" w:rsidP="001E6C90">
            <w:pPr>
              <w:jc w:val="both"/>
            </w:pPr>
            <w:r w:rsidRPr="0099321C">
              <w:rPr>
                <w:b/>
              </w:rPr>
              <w:t>Практическое занятие: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B401AC" w:rsidRPr="0099321C" w:rsidRDefault="00255F05" w:rsidP="001E6C90">
            <w:pPr>
              <w:jc w:val="center"/>
              <w:rPr>
                <w:b/>
              </w:rPr>
            </w:pPr>
            <w:r w:rsidRPr="0099321C">
              <w:rPr>
                <w:b/>
              </w:rPr>
              <w:t>2</w:t>
            </w:r>
          </w:p>
        </w:tc>
        <w:tc>
          <w:tcPr>
            <w:tcW w:w="900" w:type="dxa"/>
            <w:vMerge w:val="restart"/>
            <w:shd w:val="pct12" w:color="auto" w:fill="auto"/>
            <w:vAlign w:val="center"/>
          </w:tcPr>
          <w:p w:rsidR="00B401AC" w:rsidRPr="0099321C" w:rsidRDefault="00B401AC" w:rsidP="001E6C90">
            <w:pPr>
              <w:jc w:val="center"/>
              <w:rPr>
                <w:b/>
              </w:rPr>
            </w:pPr>
          </w:p>
        </w:tc>
      </w:tr>
      <w:tr w:rsidR="006754EA" w:rsidRPr="00080944">
        <w:tc>
          <w:tcPr>
            <w:tcW w:w="3528" w:type="dxa"/>
            <w:vMerge/>
            <w:shd w:val="clear" w:color="auto" w:fill="auto"/>
            <w:vAlign w:val="center"/>
          </w:tcPr>
          <w:p w:rsidR="006754EA" w:rsidRPr="0099321C" w:rsidRDefault="006754EA" w:rsidP="006523C2"/>
        </w:tc>
        <w:tc>
          <w:tcPr>
            <w:tcW w:w="388" w:type="dxa"/>
            <w:gridSpan w:val="2"/>
            <w:shd w:val="clear" w:color="auto" w:fill="auto"/>
          </w:tcPr>
          <w:p w:rsidR="006754EA" w:rsidRPr="0099321C" w:rsidRDefault="006754EA" w:rsidP="001E6C90">
            <w:pPr>
              <w:jc w:val="both"/>
            </w:pPr>
            <w:r w:rsidRPr="0099321C">
              <w:t>1</w:t>
            </w:r>
          </w:p>
        </w:tc>
        <w:tc>
          <w:tcPr>
            <w:tcW w:w="8972" w:type="dxa"/>
            <w:gridSpan w:val="3"/>
            <w:shd w:val="clear" w:color="auto" w:fill="auto"/>
          </w:tcPr>
          <w:p w:rsidR="006754EA" w:rsidRPr="0099321C" w:rsidRDefault="006754EA" w:rsidP="001E6C90">
            <w:pPr>
              <w:jc w:val="both"/>
            </w:pPr>
            <w:r w:rsidRPr="0099321C">
              <w:t xml:space="preserve">Применение сборочно-сварочных приспособлений при сборке изделий под сварку. </w:t>
            </w: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6754EA" w:rsidRPr="0099321C" w:rsidRDefault="006754EA" w:rsidP="001E6C90">
            <w:pPr>
              <w:jc w:val="center"/>
              <w:rPr>
                <w:b/>
              </w:rPr>
            </w:pPr>
          </w:p>
        </w:tc>
        <w:tc>
          <w:tcPr>
            <w:tcW w:w="900" w:type="dxa"/>
            <w:vMerge/>
            <w:shd w:val="pct12" w:color="auto" w:fill="auto"/>
            <w:vAlign w:val="center"/>
          </w:tcPr>
          <w:p w:rsidR="006754EA" w:rsidRPr="0099321C" w:rsidRDefault="006754EA" w:rsidP="001E6C90">
            <w:pPr>
              <w:jc w:val="center"/>
              <w:rPr>
                <w:b/>
              </w:rPr>
            </w:pPr>
          </w:p>
        </w:tc>
      </w:tr>
      <w:tr w:rsidR="007448C6" w:rsidRPr="00080944">
        <w:tc>
          <w:tcPr>
            <w:tcW w:w="3528" w:type="dxa"/>
            <w:vMerge w:val="restart"/>
            <w:shd w:val="clear" w:color="auto" w:fill="auto"/>
            <w:vAlign w:val="center"/>
          </w:tcPr>
          <w:p w:rsidR="007448C6" w:rsidRPr="0099321C" w:rsidRDefault="00255F05" w:rsidP="006523C2">
            <w:r w:rsidRPr="0099321C">
              <w:t>Тема 1.2. Сварные соединения и</w:t>
            </w:r>
            <w:r w:rsidR="007448C6" w:rsidRPr="0099321C">
              <w:t xml:space="preserve"> шв</w:t>
            </w:r>
            <w:r w:rsidRPr="0099321C">
              <w:t>ы.</w:t>
            </w:r>
          </w:p>
        </w:tc>
        <w:tc>
          <w:tcPr>
            <w:tcW w:w="9360" w:type="dxa"/>
            <w:gridSpan w:val="5"/>
            <w:shd w:val="clear" w:color="auto" w:fill="auto"/>
          </w:tcPr>
          <w:p w:rsidR="007448C6" w:rsidRPr="0099321C" w:rsidRDefault="007448C6" w:rsidP="001E6C90">
            <w:pPr>
              <w:jc w:val="both"/>
              <w:rPr>
                <w:b/>
              </w:rPr>
            </w:pPr>
            <w:r w:rsidRPr="0099321C">
              <w:rPr>
                <w:b/>
              </w:rPr>
              <w:t>Содержание: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448C6" w:rsidRPr="0099321C" w:rsidRDefault="00255F05" w:rsidP="001E6C90">
            <w:pPr>
              <w:jc w:val="center"/>
              <w:rPr>
                <w:b/>
              </w:rPr>
            </w:pPr>
            <w:r w:rsidRPr="0099321C">
              <w:rPr>
                <w:b/>
              </w:rPr>
              <w:t>4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7448C6" w:rsidRPr="0099321C" w:rsidRDefault="007448C6" w:rsidP="001E6C90">
            <w:pPr>
              <w:jc w:val="center"/>
              <w:rPr>
                <w:b/>
              </w:rPr>
            </w:pPr>
            <w:r w:rsidRPr="0099321C">
              <w:rPr>
                <w:b/>
              </w:rPr>
              <w:t>2</w:t>
            </w:r>
          </w:p>
        </w:tc>
      </w:tr>
      <w:tr w:rsidR="007448C6" w:rsidRPr="00080944">
        <w:trPr>
          <w:trHeight w:val="983"/>
        </w:trPr>
        <w:tc>
          <w:tcPr>
            <w:tcW w:w="352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48C6" w:rsidRPr="0099321C" w:rsidRDefault="007448C6" w:rsidP="006523C2"/>
        </w:tc>
        <w:tc>
          <w:tcPr>
            <w:tcW w:w="4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48C6" w:rsidRPr="0099321C" w:rsidRDefault="007448C6" w:rsidP="006754EA">
            <w:pPr>
              <w:tabs>
                <w:tab w:val="left" w:pos="158"/>
              </w:tabs>
              <w:jc w:val="center"/>
            </w:pPr>
            <w:r w:rsidRPr="0099321C">
              <w:t>1</w:t>
            </w:r>
          </w:p>
        </w:tc>
        <w:tc>
          <w:tcPr>
            <w:tcW w:w="89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448C6" w:rsidRPr="0099321C" w:rsidRDefault="007448C6" w:rsidP="006754EA">
            <w:pPr>
              <w:tabs>
                <w:tab w:val="left" w:pos="158"/>
              </w:tabs>
              <w:ind w:left="40"/>
              <w:jc w:val="both"/>
            </w:pPr>
            <w:r w:rsidRPr="0099321C">
              <w:t>Виды сварных швов и соединений. Классиф</w:t>
            </w:r>
            <w:r w:rsidR="00255F05" w:rsidRPr="0099321C">
              <w:t>икация сварных швов</w:t>
            </w:r>
            <w:r w:rsidRPr="0099321C">
              <w:t>. Применение сварных швов для различных видов металлоконструкций.</w:t>
            </w:r>
            <w:r w:rsidR="00255F05" w:rsidRPr="0099321C">
              <w:t xml:space="preserve"> Условные обозначения швов сварных соединений. Конструктивные элементы сварных соединений.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48C6" w:rsidRPr="0099321C" w:rsidRDefault="007448C6" w:rsidP="007448C6">
            <w:pPr>
              <w:tabs>
                <w:tab w:val="left" w:pos="158"/>
              </w:tabs>
              <w:ind w:left="40"/>
              <w:jc w:val="center"/>
              <w:rPr>
                <w:b/>
              </w:rPr>
            </w:pPr>
            <w:r w:rsidRPr="0099321C">
              <w:rPr>
                <w:b/>
              </w:rPr>
              <w:t>2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48C6" w:rsidRPr="0099321C" w:rsidRDefault="007448C6" w:rsidP="001E6C90">
            <w:pPr>
              <w:jc w:val="center"/>
              <w:rPr>
                <w:b/>
              </w:rPr>
            </w:pPr>
          </w:p>
        </w:tc>
      </w:tr>
      <w:tr w:rsidR="00B401AC" w:rsidRPr="00080944">
        <w:tc>
          <w:tcPr>
            <w:tcW w:w="3528" w:type="dxa"/>
            <w:vMerge/>
            <w:shd w:val="clear" w:color="auto" w:fill="auto"/>
            <w:vAlign w:val="center"/>
          </w:tcPr>
          <w:p w:rsidR="00B401AC" w:rsidRPr="0099321C" w:rsidRDefault="00B401AC" w:rsidP="006523C2"/>
        </w:tc>
        <w:tc>
          <w:tcPr>
            <w:tcW w:w="9360" w:type="dxa"/>
            <w:gridSpan w:val="5"/>
            <w:shd w:val="clear" w:color="auto" w:fill="auto"/>
          </w:tcPr>
          <w:p w:rsidR="00B401AC" w:rsidRPr="0099321C" w:rsidRDefault="00B401AC" w:rsidP="001E6C90">
            <w:pPr>
              <w:jc w:val="both"/>
            </w:pPr>
            <w:r w:rsidRPr="0099321C">
              <w:rPr>
                <w:b/>
              </w:rPr>
              <w:t>Практическое занятие: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B401AC" w:rsidRPr="0099321C" w:rsidRDefault="00255F05" w:rsidP="001E6C90">
            <w:pPr>
              <w:jc w:val="center"/>
              <w:rPr>
                <w:b/>
              </w:rPr>
            </w:pPr>
            <w:r w:rsidRPr="0099321C">
              <w:rPr>
                <w:b/>
              </w:rPr>
              <w:t>2</w:t>
            </w:r>
          </w:p>
        </w:tc>
        <w:tc>
          <w:tcPr>
            <w:tcW w:w="900" w:type="dxa"/>
            <w:vMerge w:val="restart"/>
            <w:shd w:val="pct12" w:color="auto" w:fill="auto"/>
            <w:vAlign w:val="center"/>
          </w:tcPr>
          <w:p w:rsidR="00B401AC" w:rsidRPr="0099321C" w:rsidRDefault="00B401AC" w:rsidP="001E6C90">
            <w:pPr>
              <w:jc w:val="center"/>
              <w:rPr>
                <w:b/>
              </w:rPr>
            </w:pPr>
          </w:p>
        </w:tc>
      </w:tr>
      <w:tr w:rsidR="006754EA" w:rsidRPr="00080944" w:rsidTr="00F052F2">
        <w:tc>
          <w:tcPr>
            <w:tcW w:w="3528" w:type="dxa"/>
            <w:vMerge/>
            <w:shd w:val="clear" w:color="auto" w:fill="auto"/>
            <w:vAlign w:val="center"/>
          </w:tcPr>
          <w:p w:rsidR="006754EA" w:rsidRPr="0099321C" w:rsidRDefault="006754EA" w:rsidP="006523C2"/>
        </w:tc>
        <w:tc>
          <w:tcPr>
            <w:tcW w:w="408" w:type="dxa"/>
            <w:gridSpan w:val="4"/>
            <w:shd w:val="clear" w:color="auto" w:fill="auto"/>
          </w:tcPr>
          <w:p w:rsidR="006754EA" w:rsidRPr="0099321C" w:rsidRDefault="006754EA" w:rsidP="001E6C90">
            <w:pPr>
              <w:jc w:val="both"/>
            </w:pPr>
            <w:r w:rsidRPr="0099321C">
              <w:t>1</w:t>
            </w:r>
          </w:p>
        </w:tc>
        <w:tc>
          <w:tcPr>
            <w:tcW w:w="8952" w:type="dxa"/>
            <w:shd w:val="clear" w:color="auto" w:fill="auto"/>
          </w:tcPr>
          <w:p w:rsidR="006754EA" w:rsidRPr="0099321C" w:rsidRDefault="006754EA" w:rsidP="001E6C90">
            <w:pPr>
              <w:jc w:val="both"/>
            </w:pPr>
            <w:r w:rsidRPr="0099321C">
              <w:t>Чтение чертежей сварных швов металлоконструкций.</w:t>
            </w: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6754EA" w:rsidRPr="0099321C" w:rsidRDefault="006754EA" w:rsidP="001E6C90">
            <w:pPr>
              <w:jc w:val="center"/>
              <w:rPr>
                <w:b/>
              </w:rPr>
            </w:pPr>
          </w:p>
        </w:tc>
        <w:tc>
          <w:tcPr>
            <w:tcW w:w="900" w:type="dxa"/>
            <w:vMerge/>
            <w:shd w:val="pct12" w:color="auto" w:fill="auto"/>
            <w:vAlign w:val="center"/>
          </w:tcPr>
          <w:p w:rsidR="006754EA" w:rsidRPr="0099321C" w:rsidRDefault="006754EA" w:rsidP="001E6C90">
            <w:pPr>
              <w:jc w:val="center"/>
              <w:rPr>
                <w:b/>
              </w:rPr>
            </w:pPr>
          </w:p>
        </w:tc>
      </w:tr>
      <w:tr w:rsidR="006754EA" w:rsidRPr="00080944">
        <w:tc>
          <w:tcPr>
            <w:tcW w:w="3528" w:type="dxa"/>
            <w:vMerge w:val="restart"/>
            <w:shd w:val="clear" w:color="auto" w:fill="auto"/>
            <w:vAlign w:val="center"/>
          </w:tcPr>
          <w:p w:rsidR="006754EA" w:rsidRPr="0099321C" w:rsidRDefault="006754EA" w:rsidP="006523C2">
            <w:r w:rsidRPr="0099321C">
              <w:t>Тема 1.3. Типы разделки кромок под сварку и правила наложения прихваток</w:t>
            </w:r>
            <w:r w:rsidR="00255F05" w:rsidRPr="0099321C">
              <w:t>.</w:t>
            </w:r>
          </w:p>
        </w:tc>
        <w:tc>
          <w:tcPr>
            <w:tcW w:w="9360" w:type="dxa"/>
            <w:gridSpan w:val="5"/>
            <w:shd w:val="clear" w:color="auto" w:fill="auto"/>
          </w:tcPr>
          <w:p w:rsidR="006754EA" w:rsidRPr="0099321C" w:rsidRDefault="006754EA" w:rsidP="001E6C90">
            <w:pPr>
              <w:jc w:val="both"/>
              <w:rPr>
                <w:b/>
              </w:rPr>
            </w:pPr>
            <w:r w:rsidRPr="0099321C">
              <w:rPr>
                <w:b/>
              </w:rPr>
              <w:t>Содержание: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754EA" w:rsidRPr="0099321C" w:rsidRDefault="009765DD" w:rsidP="001E6C90">
            <w:pPr>
              <w:jc w:val="center"/>
              <w:rPr>
                <w:b/>
              </w:rPr>
            </w:pPr>
            <w:r w:rsidRPr="0099321C">
              <w:rPr>
                <w:b/>
              </w:rPr>
              <w:t>6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6754EA" w:rsidRPr="0099321C" w:rsidRDefault="006754EA" w:rsidP="006754EA">
            <w:pPr>
              <w:jc w:val="center"/>
              <w:rPr>
                <w:b/>
              </w:rPr>
            </w:pPr>
            <w:r w:rsidRPr="0099321C">
              <w:rPr>
                <w:b/>
              </w:rPr>
              <w:t>2</w:t>
            </w:r>
          </w:p>
        </w:tc>
      </w:tr>
      <w:tr w:rsidR="006754EA" w:rsidRPr="00080944" w:rsidTr="00F052F2">
        <w:tc>
          <w:tcPr>
            <w:tcW w:w="3528" w:type="dxa"/>
            <w:vMerge/>
            <w:shd w:val="clear" w:color="auto" w:fill="auto"/>
            <w:vAlign w:val="center"/>
          </w:tcPr>
          <w:p w:rsidR="006754EA" w:rsidRPr="0099321C" w:rsidRDefault="006754EA" w:rsidP="006523C2"/>
        </w:tc>
        <w:tc>
          <w:tcPr>
            <w:tcW w:w="408" w:type="dxa"/>
            <w:gridSpan w:val="4"/>
            <w:shd w:val="clear" w:color="auto" w:fill="auto"/>
            <w:vAlign w:val="center"/>
          </w:tcPr>
          <w:p w:rsidR="006754EA" w:rsidRPr="0099321C" w:rsidRDefault="006754EA" w:rsidP="006754EA">
            <w:pPr>
              <w:jc w:val="center"/>
            </w:pPr>
            <w:r w:rsidRPr="0099321C">
              <w:t>1</w:t>
            </w:r>
          </w:p>
        </w:tc>
        <w:tc>
          <w:tcPr>
            <w:tcW w:w="8952" w:type="dxa"/>
            <w:shd w:val="clear" w:color="auto" w:fill="auto"/>
          </w:tcPr>
          <w:p w:rsidR="006754EA" w:rsidRPr="0099321C" w:rsidRDefault="006754EA" w:rsidP="006754EA">
            <w:pPr>
              <w:jc w:val="both"/>
            </w:pPr>
            <w:r w:rsidRPr="0099321C">
              <w:t xml:space="preserve"> Различные типы разделок кромок под сварку деталей металлоконструкций. Правила наложения прихваток при сборке деталей. Размеры прихваток при сборке средних и крупных металлоконструкций.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754EA" w:rsidRPr="0099321C" w:rsidRDefault="009765DD" w:rsidP="007448C6">
            <w:pPr>
              <w:jc w:val="center"/>
              <w:rPr>
                <w:b/>
              </w:rPr>
            </w:pPr>
            <w:r w:rsidRPr="0099321C">
              <w:rPr>
                <w:b/>
              </w:rPr>
              <w:t>2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54EA" w:rsidRPr="0099321C" w:rsidRDefault="006754EA" w:rsidP="001E6C90">
            <w:pPr>
              <w:jc w:val="center"/>
              <w:rPr>
                <w:b/>
              </w:rPr>
            </w:pPr>
          </w:p>
        </w:tc>
      </w:tr>
      <w:tr w:rsidR="00B401AC" w:rsidRPr="00080944">
        <w:tc>
          <w:tcPr>
            <w:tcW w:w="3528" w:type="dxa"/>
            <w:vMerge/>
            <w:shd w:val="clear" w:color="auto" w:fill="auto"/>
          </w:tcPr>
          <w:p w:rsidR="00B401AC" w:rsidRPr="0099321C" w:rsidRDefault="00B401AC" w:rsidP="001E6C90"/>
        </w:tc>
        <w:tc>
          <w:tcPr>
            <w:tcW w:w="9360" w:type="dxa"/>
            <w:gridSpan w:val="5"/>
            <w:shd w:val="clear" w:color="auto" w:fill="auto"/>
          </w:tcPr>
          <w:p w:rsidR="00B401AC" w:rsidRPr="0099321C" w:rsidRDefault="00B401AC" w:rsidP="001E6C90">
            <w:pPr>
              <w:jc w:val="both"/>
            </w:pPr>
            <w:r w:rsidRPr="0099321C">
              <w:rPr>
                <w:b/>
              </w:rPr>
              <w:t>Лабораторные работы:</w:t>
            </w:r>
          </w:p>
        </w:tc>
        <w:tc>
          <w:tcPr>
            <w:tcW w:w="1080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B401AC" w:rsidRPr="0099321C" w:rsidRDefault="00255F05" w:rsidP="001E6C90">
            <w:pPr>
              <w:jc w:val="center"/>
              <w:rPr>
                <w:b/>
              </w:rPr>
            </w:pPr>
            <w:r w:rsidRPr="0099321C">
              <w:rPr>
                <w:b/>
              </w:rPr>
              <w:t>2</w:t>
            </w:r>
          </w:p>
        </w:tc>
        <w:tc>
          <w:tcPr>
            <w:tcW w:w="900" w:type="dxa"/>
            <w:vMerge w:val="restart"/>
            <w:shd w:val="pct12" w:color="auto" w:fill="auto"/>
            <w:vAlign w:val="center"/>
          </w:tcPr>
          <w:p w:rsidR="00B401AC" w:rsidRPr="0099321C" w:rsidRDefault="00B401AC" w:rsidP="001E6C90">
            <w:pPr>
              <w:jc w:val="center"/>
              <w:rPr>
                <w:b/>
              </w:rPr>
            </w:pPr>
          </w:p>
        </w:tc>
      </w:tr>
      <w:tr w:rsidR="006754EA" w:rsidRPr="00080944" w:rsidTr="00F052F2">
        <w:tc>
          <w:tcPr>
            <w:tcW w:w="3528" w:type="dxa"/>
            <w:vMerge/>
            <w:shd w:val="clear" w:color="auto" w:fill="auto"/>
          </w:tcPr>
          <w:p w:rsidR="006754EA" w:rsidRPr="0099321C" w:rsidRDefault="006754EA" w:rsidP="001E6C90"/>
        </w:tc>
        <w:tc>
          <w:tcPr>
            <w:tcW w:w="408" w:type="dxa"/>
            <w:gridSpan w:val="4"/>
            <w:shd w:val="clear" w:color="auto" w:fill="auto"/>
          </w:tcPr>
          <w:p w:rsidR="006754EA" w:rsidRPr="0099321C" w:rsidRDefault="006754EA" w:rsidP="001E6C90">
            <w:pPr>
              <w:jc w:val="both"/>
            </w:pPr>
            <w:r w:rsidRPr="0099321C">
              <w:t>1</w:t>
            </w:r>
          </w:p>
        </w:tc>
        <w:tc>
          <w:tcPr>
            <w:tcW w:w="8952" w:type="dxa"/>
            <w:shd w:val="clear" w:color="auto" w:fill="auto"/>
          </w:tcPr>
          <w:p w:rsidR="006754EA" w:rsidRPr="0099321C" w:rsidRDefault="006754EA" w:rsidP="001E6C90">
            <w:pPr>
              <w:jc w:val="both"/>
            </w:pPr>
            <w:r w:rsidRPr="0099321C">
              <w:t>Виды разделки кромок стыковых швов перед сборкой изделий</w:t>
            </w:r>
            <w:r w:rsidR="009537C1" w:rsidRPr="0099321C">
              <w:t>.</w:t>
            </w: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6754EA" w:rsidRPr="0099321C" w:rsidRDefault="006754EA" w:rsidP="001E6C90">
            <w:pPr>
              <w:jc w:val="center"/>
              <w:rPr>
                <w:b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6754EA" w:rsidRPr="0099321C" w:rsidRDefault="006754EA" w:rsidP="001E6C90">
            <w:pPr>
              <w:jc w:val="center"/>
              <w:rPr>
                <w:b/>
              </w:rPr>
            </w:pPr>
          </w:p>
        </w:tc>
      </w:tr>
      <w:tr w:rsidR="00B401AC" w:rsidRPr="00080944">
        <w:tc>
          <w:tcPr>
            <w:tcW w:w="3528" w:type="dxa"/>
            <w:vMerge/>
            <w:shd w:val="clear" w:color="auto" w:fill="auto"/>
          </w:tcPr>
          <w:p w:rsidR="00B401AC" w:rsidRPr="0099321C" w:rsidRDefault="00B401AC" w:rsidP="001E6C90"/>
        </w:tc>
        <w:tc>
          <w:tcPr>
            <w:tcW w:w="9360" w:type="dxa"/>
            <w:gridSpan w:val="5"/>
            <w:shd w:val="clear" w:color="auto" w:fill="auto"/>
          </w:tcPr>
          <w:p w:rsidR="00B401AC" w:rsidRPr="0099321C" w:rsidRDefault="00B401AC" w:rsidP="001E6C90">
            <w:pPr>
              <w:jc w:val="both"/>
            </w:pPr>
            <w:r w:rsidRPr="0099321C">
              <w:rPr>
                <w:b/>
              </w:rPr>
              <w:t>Практическое занятие: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B401AC" w:rsidRPr="0099321C" w:rsidRDefault="00255F05" w:rsidP="001E6C90">
            <w:pPr>
              <w:jc w:val="center"/>
              <w:rPr>
                <w:b/>
              </w:rPr>
            </w:pPr>
            <w:r w:rsidRPr="0099321C">
              <w:rPr>
                <w:b/>
              </w:rPr>
              <w:t>2</w:t>
            </w:r>
          </w:p>
        </w:tc>
        <w:tc>
          <w:tcPr>
            <w:tcW w:w="900" w:type="dxa"/>
            <w:vMerge w:val="restart"/>
            <w:shd w:val="pct12" w:color="auto" w:fill="auto"/>
            <w:vAlign w:val="center"/>
          </w:tcPr>
          <w:p w:rsidR="00B401AC" w:rsidRPr="0099321C" w:rsidRDefault="00B401AC" w:rsidP="001E6C90">
            <w:pPr>
              <w:jc w:val="center"/>
              <w:rPr>
                <w:b/>
              </w:rPr>
            </w:pPr>
          </w:p>
        </w:tc>
      </w:tr>
      <w:tr w:rsidR="006754EA" w:rsidRPr="00080944" w:rsidTr="00F052F2">
        <w:tc>
          <w:tcPr>
            <w:tcW w:w="3528" w:type="dxa"/>
            <w:vMerge/>
            <w:shd w:val="clear" w:color="auto" w:fill="auto"/>
          </w:tcPr>
          <w:p w:rsidR="006754EA" w:rsidRPr="0099321C" w:rsidRDefault="006754EA" w:rsidP="001E6C90"/>
        </w:tc>
        <w:tc>
          <w:tcPr>
            <w:tcW w:w="408" w:type="dxa"/>
            <w:gridSpan w:val="4"/>
            <w:shd w:val="clear" w:color="auto" w:fill="auto"/>
          </w:tcPr>
          <w:p w:rsidR="006754EA" w:rsidRPr="0099321C" w:rsidRDefault="006754EA" w:rsidP="00D702B8">
            <w:pPr>
              <w:jc w:val="both"/>
            </w:pPr>
            <w:r w:rsidRPr="0099321C">
              <w:t>1</w:t>
            </w:r>
          </w:p>
        </w:tc>
        <w:tc>
          <w:tcPr>
            <w:tcW w:w="8952" w:type="dxa"/>
            <w:shd w:val="clear" w:color="auto" w:fill="auto"/>
          </w:tcPr>
          <w:p w:rsidR="006754EA" w:rsidRPr="0099321C" w:rsidRDefault="006754EA" w:rsidP="006754EA">
            <w:pPr>
              <w:ind w:left="5"/>
              <w:jc w:val="both"/>
            </w:pPr>
            <w:r w:rsidRPr="0099321C">
              <w:t>Виды разделки кромок угловых швов перед сборкой изделий</w:t>
            </w:r>
            <w:r w:rsidR="009537C1" w:rsidRPr="0099321C">
              <w:t>.</w:t>
            </w: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6754EA" w:rsidRPr="0099321C" w:rsidRDefault="006754EA" w:rsidP="001E6C90">
            <w:pPr>
              <w:jc w:val="center"/>
              <w:rPr>
                <w:b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6754EA" w:rsidRPr="0099321C" w:rsidRDefault="006754EA" w:rsidP="001E6C90">
            <w:pPr>
              <w:jc w:val="center"/>
              <w:rPr>
                <w:b/>
              </w:rPr>
            </w:pPr>
          </w:p>
        </w:tc>
      </w:tr>
      <w:tr w:rsidR="00C25B28" w:rsidRPr="00080944" w:rsidTr="00E62098">
        <w:tc>
          <w:tcPr>
            <w:tcW w:w="12888" w:type="dxa"/>
            <w:gridSpan w:val="6"/>
            <w:shd w:val="clear" w:color="auto" w:fill="auto"/>
          </w:tcPr>
          <w:p w:rsidR="00C25B28" w:rsidRPr="0099321C" w:rsidRDefault="00C25B28" w:rsidP="00C25B28">
            <w:pPr>
              <w:jc w:val="center"/>
            </w:pPr>
            <w:r w:rsidRPr="0099321C">
              <w:t>Промежуточная аттестация в форме дифференцированного зачёта.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25B28" w:rsidRPr="0099321C" w:rsidRDefault="00C25B28" w:rsidP="001E6C90">
            <w:pPr>
              <w:jc w:val="center"/>
              <w:rPr>
                <w:b/>
              </w:rPr>
            </w:pPr>
            <w:r w:rsidRPr="0099321C">
              <w:rPr>
                <w:b/>
              </w:rPr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C25B28" w:rsidRPr="0099321C" w:rsidRDefault="00C25B28" w:rsidP="001E6C90">
            <w:pPr>
              <w:jc w:val="center"/>
              <w:rPr>
                <w:b/>
              </w:rPr>
            </w:pPr>
          </w:p>
        </w:tc>
      </w:tr>
      <w:tr w:rsidR="00FC1517" w:rsidRPr="00080944">
        <w:tc>
          <w:tcPr>
            <w:tcW w:w="12888" w:type="dxa"/>
            <w:gridSpan w:val="6"/>
            <w:shd w:val="clear" w:color="auto" w:fill="auto"/>
          </w:tcPr>
          <w:p w:rsidR="00FC1517" w:rsidRPr="0099321C" w:rsidRDefault="00FC1517" w:rsidP="00580761">
            <w:pPr>
              <w:jc w:val="center"/>
              <w:rPr>
                <w:b/>
              </w:rPr>
            </w:pPr>
            <w:r w:rsidRPr="0099321C">
              <w:rPr>
                <w:b/>
              </w:rPr>
              <w:t>Самостоятельная работа по изучению раздела ПМ-1</w:t>
            </w:r>
          </w:p>
          <w:p w:rsidR="00AE39EA" w:rsidRPr="0099321C" w:rsidRDefault="00AE39EA" w:rsidP="00AE39EA">
            <w:r w:rsidRPr="0099321C">
              <w:t>1</w:t>
            </w:r>
            <w:r w:rsidRPr="0099321C">
              <w:rPr>
                <w:color w:val="FF0000"/>
              </w:rPr>
              <w:t xml:space="preserve">. </w:t>
            </w:r>
            <w:r w:rsidRPr="0099321C"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FC1517" w:rsidRPr="0099321C" w:rsidRDefault="00AE39EA" w:rsidP="00AE39EA">
            <w:r w:rsidRPr="0099321C">
              <w:t xml:space="preserve">2.Подготовка к </w:t>
            </w:r>
            <w:r w:rsidR="00255F05" w:rsidRPr="0099321C">
              <w:t xml:space="preserve">лабораторным и </w:t>
            </w:r>
            <w:r w:rsidRPr="0099321C">
              <w:t xml:space="preserve">практическим работам с использованием методических рекомендаций преподавателя, оформление </w:t>
            </w:r>
            <w:r w:rsidR="00255F05" w:rsidRPr="0099321C">
              <w:t xml:space="preserve">лабораторных и </w:t>
            </w:r>
            <w:r w:rsidRPr="0099321C">
              <w:t>практических работ</w:t>
            </w:r>
            <w:r w:rsidR="00AC728B" w:rsidRPr="0099321C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C1517" w:rsidRPr="0099321C" w:rsidRDefault="00AC728B" w:rsidP="001E6C90">
            <w:pPr>
              <w:jc w:val="center"/>
              <w:rPr>
                <w:b/>
              </w:rPr>
            </w:pPr>
            <w:r w:rsidRPr="0099321C">
              <w:rPr>
                <w:b/>
              </w:rPr>
              <w:t>10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FC1517" w:rsidRPr="0099321C" w:rsidRDefault="00FC1517" w:rsidP="001E6C90">
            <w:pPr>
              <w:jc w:val="center"/>
              <w:rPr>
                <w:b/>
              </w:rPr>
            </w:pPr>
          </w:p>
        </w:tc>
      </w:tr>
      <w:tr w:rsidR="00FC1517" w:rsidRPr="00080944">
        <w:trPr>
          <w:trHeight w:val="1776"/>
        </w:trPr>
        <w:tc>
          <w:tcPr>
            <w:tcW w:w="12888" w:type="dxa"/>
            <w:gridSpan w:val="6"/>
            <w:shd w:val="clear" w:color="auto" w:fill="auto"/>
          </w:tcPr>
          <w:p w:rsidR="006754EA" w:rsidRPr="0099321C" w:rsidRDefault="006754EA" w:rsidP="001E6C90">
            <w:pPr>
              <w:rPr>
                <w:b/>
              </w:rPr>
            </w:pPr>
          </w:p>
          <w:p w:rsidR="00FC1517" w:rsidRPr="0099321C" w:rsidRDefault="00FC1517" w:rsidP="001E6C90">
            <w:pPr>
              <w:rPr>
                <w:b/>
              </w:rPr>
            </w:pPr>
            <w:r w:rsidRPr="0099321C">
              <w:rPr>
                <w:b/>
              </w:rPr>
              <w:t xml:space="preserve">Учебная практика. </w:t>
            </w:r>
          </w:p>
          <w:p w:rsidR="00FC1517" w:rsidRPr="0099321C" w:rsidRDefault="00FC1517" w:rsidP="001E6C90">
            <w:pPr>
              <w:rPr>
                <w:b/>
              </w:rPr>
            </w:pPr>
            <w:r w:rsidRPr="0099321C">
              <w:rPr>
                <w:b/>
              </w:rPr>
              <w:t>Виды работ:</w:t>
            </w:r>
          </w:p>
          <w:p w:rsidR="00FC1517" w:rsidRPr="0099321C" w:rsidRDefault="00FC1517" w:rsidP="001E6C90">
            <w:pPr>
              <w:rPr>
                <w:b/>
              </w:rPr>
            </w:pPr>
            <w:r w:rsidRPr="0099321C">
              <w:rPr>
                <w:b/>
              </w:rPr>
              <w:t>1.</w:t>
            </w:r>
            <w:r w:rsidRPr="0099321C">
              <w:t xml:space="preserve"> Проверка точности сварки</w:t>
            </w:r>
            <w:r w:rsidRPr="0099321C">
              <w:rPr>
                <w:b/>
              </w:rPr>
              <w:t xml:space="preserve">. </w:t>
            </w:r>
          </w:p>
          <w:p w:rsidR="00FC1517" w:rsidRPr="0099321C" w:rsidRDefault="00FC1517" w:rsidP="001E6C90">
            <w:r w:rsidRPr="0099321C">
              <w:rPr>
                <w:b/>
              </w:rPr>
              <w:t>2.</w:t>
            </w:r>
            <w:r w:rsidRPr="0099321C">
              <w:t xml:space="preserve"> Выполнение сборки изделий под сварку.</w:t>
            </w:r>
          </w:p>
          <w:p w:rsidR="00FC1517" w:rsidRPr="0099321C" w:rsidRDefault="00FC1517" w:rsidP="002161B4">
            <w:r w:rsidRPr="0099321C">
              <w:rPr>
                <w:b/>
              </w:rPr>
              <w:t>3.</w:t>
            </w:r>
            <w:r w:rsidRPr="0099321C">
              <w:t xml:space="preserve"> Проверочная работа №1 </w:t>
            </w:r>
            <w:r w:rsidRPr="0099321C">
              <w:rPr>
                <w:b/>
              </w:rPr>
              <w:t>Подготовка металла под сварку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C1517" w:rsidRPr="0099321C" w:rsidRDefault="00FC1517" w:rsidP="00494B49">
            <w:pPr>
              <w:jc w:val="center"/>
              <w:rPr>
                <w:b/>
                <w:lang w:val="en-US"/>
              </w:rPr>
            </w:pPr>
            <w:r w:rsidRPr="0099321C">
              <w:rPr>
                <w:b/>
              </w:rPr>
              <w:t>18</w:t>
            </w:r>
          </w:p>
        </w:tc>
        <w:tc>
          <w:tcPr>
            <w:tcW w:w="900" w:type="dxa"/>
            <w:shd w:val="pct12" w:color="auto" w:fill="auto"/>
          </w:tcPr>
          <w:p w:rsidR="00FC1517" w:rsidRPr="0099321C" w:rsidRDefault="00FC1517" w:rsidP="005875F9">
            <w:pPr>
              <w:jc w:val="center"/>
              <w:rPr>
                <w:b/>
              </w:rPr>
            </w:pPr>
          </w:p>
          <w:p w:rsidR="00FC1517" w:rsidRPr="0099321C" w:rsidRDefault="00FC1517" w:rsidP="005875F9">
            <w:pPr>
              <w:jc w:val="center"/>
              <w:rPr>
                <w:b/>
              </w:rPr>
            </w:pPr>
          </w:p>
          <w:p w:rsidR="006754EA" w:rsidRPr="0099321C" w:rsidRDefault="006754EA" w:rsidP="005875F9">
            <w:pPr>
              <w:jc w:val="center"/>
              <w:rPr>
                <w:b/>
              </w:rPr>
            </w:pPr>
          </w:p>
          <w:p w:rsidR="00FC1517" w:rsidRPr="0099321C" w:rsidRDefault="00FC1517" w:rsidP="006C78EB">
            <w:pPr>
              <w:jc w:val="center"/>
              <w:rPr>
                <w:b/>
              </w:rPr>
            </w:pPr>
          </w:p>
        </w:tc>
      </w:tr>
    </w:tbl>
    <w:p w:rsidR="00EA6ABE" w:rsidRDefault="00EA6ABE" w:rsidP="00EA6ABE">
      <w:pPr>
        <w:spacing w:line="360" w:lineRule="auto"/>
        <w:jc w:val="both"/>
        <w:sectPr w:rsidR="00EA6ABE" w:rsidSect="001E6C90">
          <w:pgSz w:w="16838" w:h="11906" w:orient="landscape"/>
          <w:pgMar w:top="1079" w:right="1134" w:bottom="851" w:left="1134" w:header="709" w:footer="709" w:gutter="0"/>
          <w:cols w:space="708"/>
          <w:docGrid w:linePitch="360"/>
        </w:sectPr>
      </w:pPr>
    </w:p>
    <w:p w:rsidR="00EA6ABE" w:rsidRPr="00E9355B" w:rsidRDefault="00EA6ABE" w:rsidP="003713D9">
      <w:pPr>
        <w:jc w:val="center"/>
        <w:rPr>
          <w:b/>
        </w:rPr>
      </w:pPr>
      <w:r w:rsidRPr="00E9355B">
        <w:rPr>
          <w:b/>
        </w:rPr>
        <w:lastRenderedPageBreak/>
        <w:t>4. УСЛОВИЯ РЕАЛИЗАЦИИ ПРОГРАММЫ ПРОФЕССИОНАЛЬНОГО МОДУЛЯ.</w:t>
      </w:r>
    </w:p>
    <w:p w:rsidR="00EA6ABE" w:rsidRPr="00E9355B" w:rsidRDefault="00EA6ABE" w:rsidP="003713D9">
      <w:pPr>
        <w:jc w:val="both"/>
        <w:rPr>
          <w:b/>
        </w:rPr>
      </w:pPr>
      <w:r w:rsidRPr="00E9355B">
        <w:rPr>
          <w:b/>
        </w:rPr>
        <w:t>4.1.</w:t>
      </w:r>
      <w:r>
        <w:rPr>
          <w:b/>
        </w:rPr>
        <w:t xml:space="preserve"> ТРЕБОВАНИЯ К МИНИМАЛЬНОМУ МАТЕРИАЛЬНО-ТЕХНИЧ</w:t>
      </w:r>
      <w:r w:rsidR="001B4D15">
        <w:rPr>
          <w:b/>
        </w:rPr>
        <w:t>Е</w:t>
      </w:r>
      <w:r>
        <w:rPr>
          <w:b/>
        </w:rPr>
        <w:t xml:space="preserve">СКОМУ ОБЕСПЕЧЕНИЮ. </w:t>
      </w:r>
    </w:p>
    <w:p w:rsidR="0039042E" w:rsidRPr="0039042E" w:rsidRDefault="008F50FF" w:rsidP="0039042E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BC2C37">
        <w:rPr>
          <w:rFonts w:ascii="Times New Roman" w:hAnsi="Times New Roman" w:cs="Times New Roman"/>
          <w:sz w:val="24"/>
          <w:szCs w:val="24"/>
        </w:rPr>
        <w:t>Реализация программы модуля предполагает наличие учебных кабинетов</w:t>
      </w:r>
      <w:r w:rsidR="00FF4184">
        <w:rPr>
          <w:rFonts w:ascii="Times New Roman" w:hAnsi="Times New Roman" w:cs="Times New Roman"/>
          <w:sz w:val="24"/>
          <w:szCs w:val="24"/>
        </w:rPr>
        <w:t>,</w:t>
      </w:r>
      <w:r w:rsidR="0039042E" w:rsidRPr="0039042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9042E" w:rsidRPr="0039042E">
        <w:rPr>
          <w:rFonts w:ascii="Times New Roman" w:hAnsi="Times New Roman" w:cs="Times New Roman"/>
          <w:sz w:val="24"/>
          <w:szCs w:val="24"/>
        </w:rPr>
        <w:t>мастерских и других помещений</w:t>
      </w:r>
    </w:p>
    <w:p w:rsidR="00BC2C37" w:rsidRPr="00BC2C37" w:rsidRDefault="00BC2C37" w:rsidP="00BC2C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076F4" w:rsidRPr="009B32CE" w:rsidRDefault="004076F4" w:rsidP="004076F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2CE">
        <w:rPr>
          <w:rFonts w:ascii="Times New Roman" w:hAnsi="Times New Roman" w:cs="Times New Roman"/>
          <w:b/>
          <w:sz w:val="24"/>
          <w:szCs w:val="24"/>
        </w:rPr>
        <w:t>Кабинеты:</w:t>
      </w:r>
    </w:p>
    <w:p w:rsidR="00FF4184" w:rsidRPr="00BC2C37" w:rsidRDefault="00FF4184" w:rsidP="00FF41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BC2C37">
        <w:rPr>
          <w:rFonts w:ascii="Times New Roman" w:hAnsi="Times New Roman" w:cs="Times New Roman"/>
          <w:sz w:val="24"/>
          <w:szCs w:val="24"/>
        </w:rPr>
        <w:t>еоретически</w:t>
      </w:r>
      <w:r>
        <w:rPr>
          <w:rFonts w:ascii="Times New Roman" w:hAnsi="Times New Roman" w:cs="Times New Roman"/>
          <w:sz w:val="24"/>
          <w:szCs w:val="24"/>
        </w:rPr>
        <w:t>х основ сварки и резки металлов.</w:t>
      </w:r>
    </w:p>
    <w:p w:rsidR="007B199E" w:rsidRDefault="007B199E" w:rsidP="004076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F41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компьютер;</w:t>
      </w:r>
    </w:p>
    <w:p w:rsidR="007B199E" w:rsidRDefault="00FF4184" w:rsidP="004076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B199E">
        <w:rPr>
          <w:rFonts w:ascii="Times New Roman" w:hAnsi="Times New Roman" w:cs="Times New Roman"/>
          <w:sz w:val="24"/>
          <w:szCs w:val="24"/>
        </w:rPr>
        <w:t xml:space="preserve"> экран;</w:t>
      </w:r>
    </w:p>
    <w:p w:rsidR="007B199E" w:rsidRDefault="007B199E" w:rsidP="004076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F4184">
        <w:rPr>
          <w:rFonts w:ascii="Times New Roman" w:hAnsi="Times New Roman" w:cs="Times New Roman"/>
          <w:sz w:val="24"/>
          <w:szCs w:val="24"/>
        </w:rPr>
        <w:t xml:space="preserve"> </w:t>
      </w:r>
      <w:r w:rsidR="0002195F">
        <w:rPr>
          <w:rFonts w:ascii="Times New Roman" w:hAnsi="Times New Roman" w:cs="Times New Roman"/>
          <w:sz w:val="24"/>
          <w:szCs w:val="24"/>
        </w:rPr>
        <w:t>мультимедийная установка;</w:t>
      </w:r>
    </w:p>
    <w:p w:rsidR="0002195F" w:rsidRPr="00BC2C37" w:rsidRDefault="0002195F" w:rsidP="004076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комплект видеофильмов</w:t>
      </w:r>
      <w:r w:rsidR="00E20C13">
        <w:rPr>
          <w:rFonts w:ascii="Times New Roman" w:hAnsi="Times New Roman" w:cs="Times New Roman"/>
          <w:sz w:val="24"/>
          <w:szCs w:val="24"/>
        </w:rPr>
        <w:t>.</w:t>
      </w:r>
    </w:p>
    <w:p w:rsidR="00355DC7" w:rsidRPr="00355DC7" w:rsidRDefault="00355DC7" w:rsidP="004076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F41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комплект плакатов и нагля</w:t>
      </w:r>
      <w:r w:rsidR="002C1B06">
        <w:rPr>
          <w:rFonts w:ascii="Times New Roman" w:hAnsi="Times New Roman" w:cs="Times New Roman"/>
          <w:sz w:val="24"/>
          <w:szCs w:val="24"/>
        </w:rPr>
        <w:t>дных пособий.</w:t>
      </w:r>
    </w:p>
    <w:p w:rsidR="004076F4" w:rsidRPr="009B32CE" w:rsidRDefault="004076F4" w:rsidP="004076F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2CE">
        <w:rPr>
          <w:rFonts w:ascii="Times New Roman" w:hAnsi="Times New Roman" w:cs="Times New Roman"/>
          <w:b/>
          <w:sz w:val="24"/>
          <w:szCs w:val="24"/>
        </w:rPr>
        <w:t>Мастерские:</w:t>
      </w:r>
    </w:p>
    <w:p w:rsidR="000D79D2" w:rsidRPr="009B32CE" w:rsidRDefault="003663D7" w:rsidP="004076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B32CE">
        <w:rPr>
          <w:rFonts w:ascii="Times New Roman" w:hAnsi="Times New Roman" w:cs="Times New Roman"/>
          <w:sz w:val="24"/>
          <w:szCs w:val="24"/>
          <w:u w:val="single"/>
        </w:rPr>
        <w:t xml:space="preserve">Слесарная: </w:t>
      </w:r>
    </w:p>
    <w:p w:rsidR="004076F4" w:rsidRDefault="000D79D2" w:rsidP="004076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663D7">
        <w:rPr>
          <w:rFonts w:ascii="Times New Roman" w:hAnsi="Times New Roman" w:cs="Times New Roman"/>
          <w:sz w:val="24"/>
          <w:szCs w:val="24"/>
        </w:rPr>
        <w:t xml:space="preserve">Верстак с ограждением и тиски – </w:t>
      </w:r>
      <w:r w:rsidR="00FF4184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шт</w:t>
      </w:r>
    </w:p>
    <w:p w:rsidR="00DC2FD3" w:rsidRPr="006C7078" w:rsidRDefault="000D79D2" w:rsidP="004076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F4184">
        <w:rPr>
          <w:rFonts w:ascii="Times New Roman" w:hAnsi="Times New Roman" w:cs="Times New Roman"/>
          <w:sz w:val="24"/>
          <w:szCs w:val="24"/>
        </w:rPr>
        <w:t>Станок сверлильный настольный 1Р20</w:t>
      </w:r>
      <w:r w:rsidR="00DC2FD3">
        <w:rPr>
          <w:rFonts w:ascii="Times New Roman" w:hAnsi="Times New Roman" w:cs="Times New Roman"/>
          <w:sz w:val="24"/>
          <w:szCs w:val="24"/>
        </w:rPr>
        <w:t xml:space="preserve"> – </w:t>
      </w:r>
      <w:r w:rsidR="00FF4184">
        <w:rPr>
          <w:rFonts w:ascii="Times New Roman" w:hAnsi="Times New Roman" w:cs="Times New Roman"/>
          <w:sz w:val="24"/>
          <w:szCs w:val="24"/>
        </w:rPr>
        <w:t>1</w:t>
      </w:r>
      <w:r>
        <w:t>шт</w:t>
      </w:r>
    </w:p>
    <w:p w:rsidR="000D79D2" w:rsidRPr="009B32CE" w:rsidRDefault="006C7078" w:rsidP="004076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B32CE">
        <w:rPr>
          <w:rFonts w:ascii="Times New Roman" w:hAnsi="Times New Roman" w:cs="Times New Roman"/>
          <w:sz w:val="24"/>
          <w:szCs w:val="24"/>
          <w:u w:val="single"/>
        </w:rPr>
        <w:t xml:space="preserve">Сварочная: </w:t>
      </w:r>
    </w:p>
    <w:p w:rsidR="006C7078" w:rsidRDefault="000D79D2" w:rsidP="004076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C7078">
        <w:rPr>
          <w:rFonts w:ascii="Times New Roman" w:hAnsi="Times New Roman" w:cs="Times New Roman"/>
          <w:sz w:val="24"/>
          <w:szCs w:val="24"/>
        </w:rPr>
        <w:t>Трансф</w:t>
      </w:r>
      <w:r w:rsidR="00FF4184">
        <w:rPr>
          <w:rFonts w:ascii="Times New Roman" w:hAnsi="Times New Roman" w:cs="Times New Roman"/>
          <w:sz w:val="24"/>
          <w:szCs w:val="24"/>
        </w:rPr>
        <w:t>орматор сварочный ТДМ - 401</w:t>
      </w:r>
      <w:r w:rsidR="006C707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t>шт</w:t>
      </w:r>
    </w:p>
    <w:p w:rsidR="006C7078" w:rsidRDefault="000D79D2" w:rsidP="004076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274F4">
        <w:rPr>
          <w:rFonts w:ascii="Times New Roman" w:hAnsi="Times New Roman" w:cs="Times New Roman"/>
          <w:sz w:val="24"/>
          <w:szCs w:val="24"/>
        </w:rPr>
        <w:t>Шлифмашина угловая МШУ – 1,6 - 230</w:t>
      </w:r>
      <w:r w:rsidR="006C707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t>шт</w:t>
      </w:r>
    </w:p>
    <w:p w:rsidR="006C7078" w:rsidRPr="006C7078" w:rsidRDefault="000D79D2" w:rsidP="004076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-Аппарат для полуавтоматической </w:t>
      </w:r>
      <w:r w:rsidR="006C7078">
        <w:rPr>
          <w:rFonts w:ascii="Times New Roman" w:hAnsi="Times New Roman" w:cs="Times New Roman"/>
          <w:sz w:val="24"/>
          <w:szCs w:val="24"/>
        </w:rPr>
        <w:t xml:space="preserve">сварки плавящимся электродом </w:t>
      </w:r>
      <w:r w:rsidR="006C7078" w:rsidRPr="006C7078">
        <w:rPr>
          <w:rFonts w:ascii="Times New Roman" w:hAnsi="Times New Roman" w:cs="Times New Roman"/>
          <w:sz w:val="24"/>
          <w:szCs w:val="24"/>
        </w:rPr>
        <w:t xml:space="preserve"> – </w:t>
      </w:r>
      <w:r w:rsidR="009A7913">
        <w:rPr>
          <w:rFonts w:ascii="Times New Roman" w:hAnsi="Times New Roman" w:cs="Times New Roman"/>
          <w:sz w:val="24"/>
          <w:szCs w:val="24"/>
        </w:rPr>
        <w:t>1</w:t>
      </w:r>
      <w:r w:rsidR="009A7913">
        <w:t>шт</w:t>
      </w:r>
    </w:p>
    <w:p w:rsidR="006C7078" w:rsidRPr="006C7078" w:rsidRDefault="006C7078" w:rsidP="004076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762C4" w:rsidRDefault="004076F4" w:rsidP="004076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042E">
        <w:rPr>
          <w:rFonts w:ascii="Times New Roman" w:hAnsi="Times New Roman" w:cs="Times New Roman"/>
          <w:sz w:val="24"/>
          <w:szCs w:val="24"/>
          <w:u w:val="single"/>
        </w:rPr>
        <w:t>Полигоны:</w:t>
      </w:r>
      <w:r w:rsidR="004762C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076F4" w:rsidRDefault="006C7078" w:rsidP="004076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762C4">
        <w:rPr>
          <w:rFonts w:ascii="Times New Roman" w:hAnsi="Times New Roman" w:cs="Times New Roman"/>
          <w:sz w:val="24"/>
          <w:szCs w:val="24"/>
        </w:rPr>
        <w:t>С</w:t>
      </w:r>
      <w:r w:rsidR="004076F4" w:rsidRPr="004762C4">
        <w:rPr>
          <w:rFonts w:ascii="Times New Roman" w:hAnsi="Times New Roman" w:cs="Times New Roman"/>
          <w:sz w:val="24"/>
          <w:szCs w:val="24"/>
        </w:rPr>
        <w:t>варочный.</w:t>
      </w:r>
    </w:p>
    <w:p w:rsidR="002F1CCA" w:rsidRPr="003720E8" w:rsidRDefault="002F1CCA" w:rsidP="004076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A6ABE" w:rsidRDefault="00EA6ABE" w:rsidP="003713D9">
      <w:pPr>
        <w:jc w:val="both"/>
        <w:rPr>
          <w:b/>
        </w:rPr>
      </w:pPr>
      <w:r w:rsidRPr="00852895">
        <w:rPr>
          <w:b/>
          <w:caps/>
        </w:rPr>
        <w:t>4.2. информационное обеспечение</w:t>
      </w:r>
      <w:r>
        <w:rPr>
          <w:b/>
        </w:rPr>
        <w:t xml:space="preserve"> ОБУЧЕНИЯ. </w:t>
      </w:r>
    </w:p>
    <w:p w:rsidR="00EA6ABE" w:rsidRDefault="00EA6ABE" w:rsidP="003713D9">
      <w:pPr>
        <w:jc w:val="both"/>
        <w:rPr>
          <w:b/>
        </w:rPr>
      </w:pPr>
      <w:r>
        <w:rPr>
          <w:b/>
        </w:rPr>
        <w:t xml:space="preserve">ПЕРЕЧЕНЬ РЕКОМЕНДУЕМЫХ ИЗДАНИЙ, ИНТЕРНЕТ-РЕСУРСОВ, ДОПОЛНИТЕЛЬНОЙ ЛИТЕРАТУРЫ. </w:t>
      </w:r>
    </w:p>
    <w:p w:rsidR="002F1CCA" w:rsidRDefault="002F1CCA" w:rsidP="003713D9">
      <w:pPr>
        <w:jc w:val="both"/>
        <w:rPr>
          <w:b/>
        </w:rPr>
      </w:pPr>
    </w:p>
    <w:p w:rsidR="005F0C8B" w:rsidRDefault="00EA6ABE" w:rsidP="005F0C8B">
      <w:pPr>
        <w:jc w:val="both"/>
      </w:pPr>
      <w:r w:rsidRPr="001354DF">
        <w:rPr>
          <w:b/>
        </w:rPr>
        <w:t>Основные источники:</w:t>
      </w:r>
      <w:r w:rsidR="005F0C8B" w:rsidRPr="005F0C8B">
        <w:t xml:space="preserve"> </w:t>
      </w:r>
    </w:p>
    <w:p w:rsidR="005F0C8B" w:rsidRDefault="005F0C8B" w:rsidP="005F0C8B">
      <w:pPr>
        <w:jc w:val="both"/>
      </w:pPr>
    </w:p>
    <w:p w:rsidR="005F0C8B" w:rsidRPr="008F07D7" w:rsidRDefault="005F0C8B" w:rsidP="005F0C8B">
      <w:pPr>
        <w:jc w:val="both"/>
      </w:pPr>
      <w:r>
        <w:t>-</w:t>
      </w:r>
      <w:r w:rsidRPr="008F07D7">
        <w:t>Чебан В. А. Сварочные работы /В. А. Чебан.- Изд. 7-е.- Ростов н/Д : Феникс, 2010. (Начальное профессиональное образование).</w:t>
      </w:r>
    </w:p>
    <w:p w:rsidR="005F0C8B" w:rsidRPr="008F07D7" w:rsidRDefault="005F0C8B" w:rsidP="005F0C8B">
      <w:pPr>
        <w:jc w:val="both"/>
      </w:pPr>
      <w:r>
        <w:t>-</w:t>
      </w:r>
      <w:r w:rsidRPr="008F07D7">
        <w:t>Маслов В. И. Сварочные работы: Учеб. для нач. проф. образования: Учеб. пособие для сред. проф. образования  - М.: ПрофОбрИздат, 2002.</w:t>
      </w:r>
    </w:p>
    <w:p w:rsidR="005F0C8B" w:rsidRPr="008F07D7" w:rsidRDefault="005F0C8B" w:rsidP="005F0C8B">
      <w:pPr>
        <w:jc w:val="both"/>
      </w:pPr>
      <w:r w:rsidRPr="008F07D7">
        <w:rPr>
          <w:bCs/>
        </w:rPr>
        <w:t>-Покровский Б.С. Справочник слесаря: Учеб. пособие для нач. проф. образования</w:t>
      </w:r>
      <w:r w:rsidRPr="008F07D7">
        <w:t>/Б.С.Покровский, В.А.Скакун</w:t>
      </w:r>
      <w:r w:rsidRPr="008F07D7">
        <w:rPr>
          <w:bCs/>
        </w:rPr>
        <w:t xml:space="preserve"> – М.: Издательский центр «Академия», 2003.</w:t>
      </w:r>
    </w:p>
    <w:p w:rsidR="005F0C8B" w:rsidRDefault="005F0C8B" w:rsidP="005F0C8B">
      <w:pPr>
        <w:jc w:val="both"/>
      </w:pPr>
      <w:r>
        <w:t>-</w:t>
      </w:r>
      <w:r w:rsidRPr="008F07D7">
        <w:t>Покровский Б.С. Слесарное дело: Учебник для нач. проф. образования/ Б.С.Покровский, В.А.Скакун. – М.: Издательский центр «Академия», 2004.</w:t>
      </w:r>
    </w:p>
    <w:p w:rsidR="00EA6ABE" w:rsidRDefault="00EA6ABE" w:rsidP="003713D9">
      <w:pPr>
        <w:jc w:val="both"/>
        <w:rPr>
          <w:b/>
        </w:rPr>
      </w:pPr>
    </w:p>
    <w:p w:rsidR="005F0C8B" w:rsidRPr="000F49EC" w:rsidRDefault="005F0C8B" w:rsidP="005F0C8B">
      <w:pPr>
        <w:jc w:val="both"/>
        <w:rPr>
          <w:b/>
        </w:rPr>
      </w:pPr>
      <w:r w:rsidRPr="000F49EC">
        <w:rPr>
          <w:b/>
        </w:rPr>
        <w:t>Дополнительные источники:</w:t>
      </w:r>
    </w:p>
    <w:p w:rsidR="005F0C8B" w:rsidRPr="001354DF" w:rsidRDefault="005F0C8B" w:rsidP="003713D9">
      <w:pPr>
        <w:jc w:val="both"/>
        <w:rPr>
          <w:b/>
        </w:rPr>
      </w:pPr>
    </w:p>
    <w:p w:rsidR="00F60AB2" w:rsidRDefault="00F60AB2" w:rsidP="00F60AB2">
      <w:pPr>
        <w:spacing w:line="276" w:lineRule="auto"/>
        <w:jc w:val="both"/>
      </w:pPr>
      <w:r>
        <w:t>- Г.Г Чернышов «Сварочное дело. Сварка и резка металлов», Учебное пособие – М: ОИЦ «Академия», 2010г.</w:t>
      </w:r>
    </w:p>
    <w:p w:rsidR="00F60AB2" w:rsidRDefault="00F60AB2" w:rsidP="00F60AB2">
      <w:pPr>
        <w:spacing w:line="276" w:lineRule="auto"/>
        <w:jc w:val="both"/>
      </w:pPr>
      <w:r>
        <w:t>- Г.Г Чернышов «Основы теории сварки термической резки металла», Учебное пособие – М: ОИЦ «Академия», 2010г</w:t>
      </w:r>
    </w:p>
    <w:p w:rsidR="004076F4" w:rsidRPr="004076F4" w:rsidRDefault="00EA6ABE" w:rsidP="00FA4F8F">
      <w:pPr>
        <w:spacing w:line="20" w:lineRule="atLeast"/>
        <w:jc w:val="both"/>
      </w:pPr>
      <w:r>
        <w:t xml:space="preserve">- Сварочное производство </w:t>
      </w:r>
      <w:r w:rsidR="00FA4F8F" w:rsidRPr="00E25932">
        <w:t xml:space="preserve">«Ежемесячный научно технический и производственный журнал», 2010г. </w:t>
      </w:r>
    </w:p>
    <w:tbl>
      <w:tblPr>
        <w:tblW w:w="5007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0"/>
        <w:gridCol w:w="9915"/>
      </w:tblGrid>
      <w:tr w:rsidR="004076F4" w:rsidRPr="00CC59CE">
        <w:trPr>
          <w:tblCellSpacing w:w="0" w:type="dxa"/>
        </w:trPr>
        <w:tc>
          <w:tcPr>
            <w:tcW w:w="10" w:type="pct"/>
          </w:tcPr>
          <w:p w:rsidR="004076F4" w:rsidRPr="00CC59CE" w:rsidRDefault="004076F4" w:rsidP="001D30EA">
            <w:pPr>
              <w:jc w:val="both"/>
              <w:rPr>
                <w:color w:val="101010"/>
                <w:sz w:val="20"/>
                <w:szCs w:val="20"/>
              </w:rPr>
            </w:pPr>
          </w:p>
        </w:tc>
        <w:tc>
          <w:tcPr>
            <w:tcW w:w="4990" w:type="pct"/>
            <w:vAlign w:val="center"/>
          </w:tcPr>
          <w:p w:rsidR="005C3A4E" w:rsidRDefault="004076F4" w:rsidP="004076F4">
            <w:pPr>
              <w:spacing w:line="20" w:lineRule="atLeast"/>
              <w:rPr>
                <w:b/>
              </w:rPr>
            </w:pPr>
            <w:r w:rsidRPr="004076F4">
              <w:rPr>
                <w:b/>
              </w:rPr>
              <w:t xml:space="preserve">Интернет – </w:t>
            </w:r>
            <w:r w:rsidR="005C3A4E">
              <w:rPr>
                <w:b/>
              </w:rPr>
              <w:t>ресурс</w:t>
            </w:r>
            <w:r w:rsidRPr="004076F4">
              <w:rPr>
                <w:b/>
              </w:rPr>
              <w:t>:</w:t>
            </w:r>
          </w:p>
          <w:p w:rsidR="00185FD5" w:rsidRPr="009B32CE" w:rsidRDefault="009B32CE" w:rsidP="00185FD5">
            <w:pPr>
              <w:spacing w:line="20" w:lineRule="atLeast"/>
              <w:rPr>
                <w:b/>
                <w:color w:val="000000"/>
              </w:rPr>
            </w:pPr>
            <w:r>
              <w:rPr>
                <w:color w:val="000000"/>
              </w:rPr>
              <w:t>-</w:t>
            </w:r>
            <w:r w:rsidR="002E249E" w:rsidRPr="009B32CE">
              <w:rPr>
                <w:color w:val="000000"/>
              </w:rPr>
              <w:t>Посвящается источникам питания вообще и сварочным источникам питания в частности</w:t>
            </w:r>
            <w:r w:rsidR="002E249E" w:rsidRPr="009B32CE">
              <w:rPr>
                <w:b/>
                <w:color w:val="000000"/>
              </w:rPr>
              <w:t xml:space="preserve">, </w:t>
            </w:r>
            <w:hyperlink r:id="rId11" w:history="1">
              <w:r w:rsidR="002E249E" w:rsidRPr="009B32CE">
                <w:rPr>
                  <w:rStyle w:val="ad"/>
                  <w:b w:val="0"/>
                  <w:color w:val="auto"/>
                </w:rPr>
                <w:t>http://valvolodin.narod.ru/</w:t>
              </w:r>
            </w:hyperlink>
            <w:r w:rsidR="002E249E" w:rsidRPr="009B32CE">
              <w:rPr>
                <w:b/>
                <w:color w:val="000000"/>
              </w:rPr>
              <w:t xml:space="preserve"> </w:t>
            </w:r>
          </w:p>
          <w:p w:rsidR="00185FD5" w:rsidRPr="00FD589E" w:rsidRDefault="0033258F" w:rsidP="00185FD5">
            <w:pPr>
              <w:spacing w:line="20" w:lineRule="atLeast"/>
              <w:rPr>
                <w:b/>
              </w:rPr>
            </w:pPr>
            <w:r>
              <w:rPr>
                <w:b/>
                <w:noProof/>
                <w:color w:val="101010"/>
                <w:sz w:val="20"/>
                <w:szCs w:val="20"/>
              </w:rPr>
              <w:drawing>
                <wp:inline distT="0" distB="0" distL="0" distR="0">
                  <wp:extent cx="47625" cy="47625"/>
                  <wp:effectExtent l="0" t="0" r="0" b="0"/>
                  <wp:docPr id="1" name="Рисунок 1" descr="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5FD5" w:rsidRDefault="00EB20CF" w:rsidP="004076F4">
            <w:pPr>
              <w:spacing w:line="20" w:lineRule="atLeast"/>
              <w:rPr>
                <w:sz w:val="20"/>
                <w:szCs w:val="20"/>
              </w:rPr>
            </w:pPr>
            <w:r>
              <w:t>-</w:t>
            </w:r>
            <w:hyperlink r:id="rId13" w:tgtFrame="_blank" w:history="1">
              <w:r w:rsidR="00185FD5" w:rsidRPr="004076F4">
                <w:rPr>
                  <w:bCs/>
                </w:rPr>
                <w:t>Руководство по сварке</w:t>
              </w:r>
              <w:r w:rsidR="00185FD5">
                <w:rPr>
                  <w:bCs/>
                </w:rPr>
                <w:t>:</w:t>
              </w:r>
            </w:hyperlink>
            <w:r w:rsidR="00185FD5" w:rsidRPr="004076F4">
              <w:t xml:space="preserve"> </w:t>
            </w:r>
            <w:r w:rsidR="00185FD5">
              <w:t xml:space="preserve">- </w:t>
            </w:r>
            <w:r w:rsidR="00185FD5" w:rsidRPr="004076F4">
              <w:t>dwg.ru</w:t>
            </w:r>
          </w:p>
          <w:p w:rsidR="005C3A4E" w:rsidRDefault="00EB20CF" w:rsidP="004076F4">
            <w:pPr>
              <w:spacing w:line="20" w:lineRule="atLeast"/>
            </w:pPr>
            <w:r>
              <w:rPr>
                <w:bCs/>
              </w:rPr>
              <w:lastRenderedPageBreak/>
              <w:t>-</w:t>
            </w:r>
            <w:r w:rsidR="005C3A4E" w:rsidRPr="005C3A4E">
              <w:rPr>
                <w:bCs/>
              </w:rPr>
              <w:t>Сварочная библиотека:</w:t>
            </w:r>
            <w:r>
              <w:t xml:space="preserve"> -</w:t>
            </w:r>
            <w:r w:rsidR="004076F4" w:rsidRPr="004076F4">
              <w:t xml:space="preserve"> http://svarka-lib.com/ </w:t>
            </w:r>
          </w:p>
          <w:p w:rsidR="00A0158C" w:rsidRDefault="00EB20CF" w:rsidP="004076F4">
            <w:pPr>
              <w:spacing w:line="20" w:lineRule="atLeast"/>
            </w:pPr>
            <w:r>
              <w:t>-</w:t>
            </w:r>
            <w:hyperlink r:id="rId14" w:tgtFrame="_blank" w:history="1">
              <w:r w:rsidR="004076F4" w:rsidRPr="004076F4">
                <w:rPr>
                  <w:bCs/>
                </w:rPr>
                <w:t>Сварочные ресурсы</w:t>
              </w:r>
              <w:r w:rsidR="005C3A4E">
                <w:rPr>
                  <w:bCs/>
                </w:rPr>
                <w:t>:</w:t>
              </w:r>
            </w:hyperlink>
            <w:r w:rsidR="004076F4" w:rsidRPr="004076F4">
              <w:t xml:space="preserve"> </w:t>
            </w:r>
            <w:r w:rsidR="005C3A4E">
              <w:t xml:space="preserve">- </w:t>
            </w:r>
            <w:r w:rsidR="00D82C27" w:rsidRPr="00D82C27">
              <w:t xml:space="preserve">http://www. </w:t>
            </w:r>
            <w:r w:rsidR="004076F4" w:rsidRPr="004076F4">
              <w:t>svarkainfo.ru</w:t>
            </w:r>
          </w:p>
          <w:p w:rsidR="005C3A4E" w:rsidRPr="002E249E" w:rsidRDefault="00EB20CF" w:rsidP="004076F4">
            <w:pPr>
              <w:spacing w:line="20" w:lineRule="atLeast"/>
              <w:rPr>
                <w:b/>
              </w:rPr>
            </w:pPr>
            <w:r>
              <w:t>-</w:t>
            </w:r>
            <w:r w:rsidR="002E249E" w:rsidRPr="00A0158C">
              <w:t>Объединённая сварочная компания, http://www.welder.by/</w:t>
            </w:r>
          </w:p>
          <w:p w:rsidR="005C3A4E" w:rsidRPr="005C3A4E" w:rsidRDefault="005C3A4E" w:rsidP="00185FD5">
            <w:pPr>
              <w:spacing w:line="20" w:lineRule="atLeast"/>
            </w:pPr>
          </w:p>
        </w:tc>
      </w:tr>
    </w:tbl>
    <w:p w:rsidR="00EA6ABE" w:rsidRDefault="00EA6ABE" w:rsidP="004076F4">
      <w:pPr>
        <w:rPr>
          <w:b/>
          <w:sz w:val="28"/>
          <w:szCs w:val="28"/>
        </w:rPr>
      </w:pPr>
      <w:r w:rsidRPr="00F9166E">
        <w:rPr>
          <w:b/>
          <w:sz w:val="28"/>
          <w:szCs w:val="28"/>
        </w:rPr>
        <w:lastRenderedPageBreak/>
        <w:t xml:space="preserve">4.3. Общие требования к организации образовательного процесса </w:t>
      </w:r>
    </w:p>
    <w:p w:rsidR="00F9166E" w:rsidRDefault="00F9166E" w:rsidP="003713D9">
      <w:pPr>
        <w:jc w:val="both"/>
      </w:pPr>
      <w:r w:rsidRPr="00F9166E">
        <w:t xml:space="preserve">Обязательным условием освоения профессионального модуля </w:t>
      </w:r>
      <w:r>
        <w:t xml:space="preserve">является изучение дисциплин общеобразовательного цикла: </w:t>
      </w:r>
      <w:r w:rsidR="008E4D9A">
        <w:t>«</w:t>
      </w:r>
      <w:r w:rsidR="00793BB3">
        <w:t>О</w:t>
      </w:r>
      <w:r w:rsidR="008E4D9A">
        <w:t>сновы инженерной графики»</w:t>
      </w:r>
      <w:r w:rsidR="00194009">
        <w:t>;</w:t>
      </w:r>
      <w:r w:rsidR="008E4D9A">
        <w:t xml:space="preserve"> «</w:t>
      </w:r>
      <w:r w:rsidR="00793BB3">
        <w:t>Основы автоматизации производства</w:t>
      </w:r>
      <w:r w:rsidR="008E4D9A">
        <w:t>»</w:t>
      </w:r>
      <w:r w:rsidR="00194009">
        <w:t>; «Основы электротехники»; «Основы материаловедения»;</w:t>
      </w:r>
      <w:r w:rsidR="00793BB3">
        <w:t xml:space="preserve"> «Д</w:t>
      </w:r>
      <w:r w:rsidR="00194009">
        <w:t>опуски и технические измерения»; «Основы экономики»;</w:t>
      </w:r>
      <w:r w:rsidR="00793BB3">
        <w:t xml:space="preserve"> «Безопасность жизнедеятельности», а также ПМ.01 </w:t>
      </w:r>
      <w:r w:rsidR="00793BB3">
        <w:rPr>
          <w:b/>
        </w:rPr>
        <w:t xml:space="preserve">Подготовительно-сварочные работы </w:t>
      </w:r>
      <w:r w:rsidR="00793BB3" w:rsidRPr="00793BB3">
        <w:t>и МДК</w:t>
      </w:r>
      <w:r w:rsidR="00793BB3">
        <w:rPr>
          <w:b/>
        </w:rPr>
        <w:t xml:space="preserve"> </w:t>
      </w:r>
      <w:r w:rsidRPr="00F9166E">
        <w:t>«</w:t>
      </w:r>
      <w:r w:rsidRPr="00F9166E">
        <w:rPr>
          <w:sz w:val="22"/>
          <w:szCs w:val="22"/>
        </w:rPr>
        <w:t>Подготовка металла к сварке</w:t>
      </w:r>
      <w:r w:rsidRPr="00F9166E">
        <w:t>» «</w:t>
      </w:r>
      <w:r w:rsidRPr="00F9166E">
        <w:rPr>
          <w:sz w:val="22"/>
          <w:szCs w:val="22"/>
        </w:rPr>
        <w:t>Технологические приемы сборки изделий под сварку</w:t>
      </w:r>
      <w:r w:rsidRPr="00F9166E">
        <w:t>»</w:t>
      </w:r>
      <w:r w:rsidR="00194009">
        <w:t>.</w:t>
      </w:r>
    </w:p>
    <w:p w:rsidR="002668FC" w:rsidRDefault="00793BB3" w:rsidP="003713D9">
      <w:pPr>
        <w:jc w:val="both"/>
      </w:pPr>
      <w:r>
        <w:t xml:space="preserve">Обязательным </w:t>
      </w:r>
      <w:r w:rsidR="00F46293">
        <w:t xml:space="preserve">условием допуска к производственной практике в рамках профессионального модуля </w:t>
      </w:r>
      <w:r w:rsidR="00F46293">
        <w:rPr>
          <w:b/>
        </w:rPr>
        <w:t xml:space="preserve">Подготовительно-сварочные работы </w:t>
      </w:r>
      <w:r w:rsidR="00F46293" w:rsidRPr="00F46293">
        <w:t xml:space="preserve">является освоение учебной практики для получения первичных профессиональных навыков. При работе над письменной экзаменационной работой обучающимся </w:t>
      </w:r>
      <w:r w:rsidR="00F46293">
        <w:t xml:space="preserve">оказываются консультации. </w:t>
      </w:r>
    </w:p>
    <w:p w:rsidR="00F46293" w:rsidRDefault="00F46293" w:rsidP="003713D9">
      <w:pPr>
        <w:jc w:val="both"/>
        <w:rPr>
          <w:b/>
          <w:sz w:val="28"/>
          <w:szCs w:val="28"/>
        </w:rPr>
      </w:pPr>
      <w:r w:rsidRPr="00F9166E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.4</w:t>
      </w:r>
      <w:r w:rsidRPr="00F9166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Кадровое обеспечение образовательного процесса</w:t>
      </w:r>
    </w:p>
    <w:p w:rsidR="00194009" w:rsidRDefault="00F46293" w:rsidP="003713D9">
      <w:pPr>
        <w:jc w:val="both"/>
      </w:pPr>
      <w:r>
        <w:rPr>
          <w:sz w:val="22"/>
          <w:szCs w:val="22"/>
        </w:rPr>
        <w:t>Требование к квалификации педагогических (инженерно-педагогических) кадров, обеспечивающих обучение</w:t>
      </w:r>
      <w:r w:rsidR="0019400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по междисциплинарному курсу </w:t>
      </w:r>
      <w:r w:rsidRPr="00F9166E">
        <w:t>«</w:t>
      </w:r>
      <w:r w:rsidRPr="00F9166E">
        <w:rPr>
          <w:sz w:val="22"/>
          <w:szCs w:val="22"/>
        </w:rPr>
        <w:t>Подготовка металла к сварке</w:t>
      </w:r>
      <w:r w:rsidRPr="00F9166E">
        <w:t>»</w:t>
      </w:r>
      <w:r w:rsidR="001E6C90">
        <w:t>,</w:t>
      </w:r>
      <w:r w:rsidRPr="00F46293">
        <w:t xml:space="preserve"> </w:t>
      </w:r>
      <w:r w:rsidRPr="00F9166E">
        <w:t>«</w:t>
      </w:r>
      <w:r w:rsidRPr="00F9166E">
        <w:rPr>
          <w:sz w:val="22"/>
          <w:szCs w:val="22"/>
        </w:rPr>
        <w:t>Технологические приемы сборки изделий под сварку</w:t>
      </w:r>
      <w:r w:rsidRPr="00F9166E">
        <w:t>»</w:t>
      </w:r>
      <w:r w:rsidR="001E6C90">
        <w:t>: наличие высшего профессионального образования, соответств</w:t>
      </w:r>
      <w:r w:rsidR="00194009">
        <w:t>ующего профилю модуля.</w:t>
      </w:r>
      <w:r w:rsidR="001E6C90">
        <w:t xml:space="preserve"> </w:t>
      </w:r>
    </w:p>
    <w:p w:rsidR="002728FE" w:rsidRDefault="009B4ED8" w:rsidP="003713D9">
      <w:pPr>
        <w:jc w:val="both"/>
      </w:pPr>
      <w:r>
        <w:t xml:space="preserve">Требования к квалификации </w:t>
      </w:r>
      <w:r w:rsidR="005E1616">
        <w:t>педагогических кадров, осуществляющих руководство практикой:</w:t>
      </w:r>
    </w:p>
    <w:p w:rsidR="005E1616" w:rsidRDefault="005E1616" w:rsidP="003713D9">
      <w:pPr>
        <w:jc w:val="both"/>
      </w:pPr>
      <w:r>
        <w:rPr>
          <w:b/>
        </w:rPr>
        <w:t xml:space="preserve">Инженерно-педагогический состав: </w:t>
      </w:r>
      <w:r>
        <w:t>дипломированные специалисты – преподаватели междисциплинарных курсов, а также общеобразовательных дисциплин: «Основы инженерной графики», «Основы автоматизации производства», «Основы электротехники», «Основы материаловедения», «Допуски и технические измерения», «Основы экономики», «Безопасность жизнедеятельности»</w:t>
      </w:r>
      <w:r w:rsidRPr="005E1616">
        <w:t xml:space="preserve"> </w:t>
      </w:r>
      <w:r>
        <w:t>«</w:t>
      </w:r>
      <w:r>
        <w:rPr>
          <w:sz w:val="22"/>
          <w:szCs w:val="22"/>
        </w:rPr>
        <w:t>Подготовка металла к сварке</w:t>
      </w:r>
      <w:r>
        <w:t>» «</w:t>
      </w:r>
      <w:r>
        <w:rPr>
          <w:sz w:val="22"/>
          <w:szCs w:val="22"/>
        </w:rPr>
        <w:t>Технологические приемы сборки изделий под сварку</w:t>
      </w:r>
      <w:r>
        <w:t>»;</w:t>
      </w:r>
    </w:p>
    <w:p w:rsidR="006A1985" w:rsidRPr="003E0480" w:rsidRDefault="005E1616" w:rsidP="003E0480">
      <w:pPr>
        <w:jc w:val="both"/>
      </w:pPr>
      <w:r w:rsidRPr="00830B77">
        <w:rPr>
          <w:b/>
        </w:rPr>
        <w:t>Мастера</w:t>
      </w:r>
      <w:r>
        <w:t>: наличие 4-5 квалификационного разряда с обязательной стажировкой в профильных организациях не реже</w:t>
      </w:r>
      <w:r w:rsidR="006A1985">
        <w:t xml:space="preserve"> 1-го раза в 3 года. Опыт деятельности в организациях соответствующей профессиональной сферы является обязательным. </w:t>
      </w:r>
    </w:p>
    <w:p w:rsidR="006A1985" w:rsidRDefault="006A1985" w:rsidP="006523C2">
      <w:pPr>
        <w:rPr>
          <w:b/>
          <w:caps/>
        </w:rPr>
      </w:pPr>
    </w:p>
    <w:p w:rsidR="003E0480" w:rsidRDefault="003E0480" w:rsidP="006523C2">
      <w:pPr>
        <w:rPr>
          <w:b/>
          <w:caps/>
        </w:rPr>
      </w:pPr>
    </w:p>
    <w:p w:rsidR="003E0480" w:rsidRDefault="003E0480" w:rsidP="006523C2">
      <w:pPr>
        <w:rPr>
          <w:b/>
          <w:caps/>
        </w:rPr>
      </w:pPr>
    </w:p>
    <w:p w:rsidR="003E0480" w:rsidRDefault="003E0480" w:rsidP="006523C2">
      <w:pPr>
        <w:rPr>
          <w:b/>
          <w:caps/>
        </w:rPr>
      </w:pPr>
    </w:p>
    <w:p w:rsidR="00ED0D50" w:rsidRDefault="00ED0D50" w:rsidP="008F50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6A1985" w:rsidRPr="00223865" w:rsidRDefault="006A1985" w:rsidP="008F50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223865">
        <w:rPr>
          <w:b/>
          <w:caps/>
        </w:rPr>
        <w:t>5. Контроль и оценка результатов освоения профессионального модуля (вида профессиональной деятельности)</w:t>
      </w:r>
    </w:p>
    <w:p w:rsidR="006A1985" w:rsidRPr="00223865" w:rsidRDefault="006A1985" w:rsidP="006A1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12"/>
        <w:gridCol w:w="3342"/>
        <w:gridCol w:w="2954"/>
      </w:tblGrid>
      <w:tr w:rsidR="006A1985" w:rsidRPr="00223865" w:rsidTr="008A1847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985" w:rsidRPr="00223865" w:rsidRDefault="006A1985" w:rsidP="006A1985">
            <w:pPr>
              <w:jc w:val="center"/>
              <w:rPr>
                <w:b/>
                <w:bCs/>
              </w:rPr>
            </w:pPr>
            <w:r w:rsidRPr="00223865">
              <w:rPr>
                <w:b/>
                <w:bCs/>
              </w:rPr>
              <w:t xml:space="preserve">Результаты </w:t>
            </w:r>
          </w:p>
          <w:p w:rsidR="006A1985" w:rsidRPr="00223865" w:rsidRDefault="006A1985" w:rsidP="006A1985">
            <w:pPr>
              <w:jc w:val="center"/>
              <w:rPr>
                <w:b/>
                <w:bCs/>
              </w:rPr>
            </w:pPr>
            <w:r w:rsidRPr="00223865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3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985" w:rsidRPr="00223865" w:rsidRDefault="006A1985" w:rsidP="006A1985">
            <w:pPr>
              <w:jc w:val="center"/>
              <w:rPr>
                <w:bCs/>
              </w:rPr>
            </w:pPr>
            <w:r w:rsidRPr="00223865">
              <w:rPr>
                <w:b/>
              </w:rPr>
              <w:t>Основные показатели оценки результата</w:t>
            </w:r>
          </w:p>
        </w:tc>
        <w:tc>
          <w:tcPr>
            <w:tcW w:w="29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985" w:rsidRPr="00223865" w:rsidRDefault="006A1985" w:rsidP="006A1985">
            <w:pPr>
              <w:jc w:val="center"/>
              <w:rPr>
                <w:b/>
                <w:bCs/>
              </w:rPr>
            </w:pPr>
            <w:r w:rsidRPr="00223865">
              <w:rPr>
                <w:b/>
              </w:rPr>
              <w:t xml:space="preserve">Формы и методы контроля и оценки </w:t>
            </w:r>
          </w:p>
        </w:tc>
      </w:tr>
      <w:tr w:rsidR="00B14946" w:rsidRPr="00223865" w:rsidTr="008A1847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46" w:rsidRPr="00223865" w:rsidRDefault="008F50FF" w:rsidP="008F50FF">
            <w:pPr>
              <w:pStyle w:val="2"/>
              <w:widowControl w:val="0"/>
              <w:ind w:left="180" w:firstLine="0"/>
            </w:pPr>
            <w:r>
              <w:t xml:space="preserve">ПК </w:t>
            </w:r>
            <w:r w:rsidR="00B14946" w:rsidRPr="00223865">
              <w:t>1.</w:t>
            </w:r>
            <w:r w:rsidRPr="00223865">
              <w:t xml:space="preserve"> </w:t>
            </w:r>
            <w:r w:rsidR="00B14946" w:rsidRPr="00223865">
              <w:t>Выполнять типовые слесарные операции, применяемые при подготовке металла к сварке.</w:t>
            </w:r>
          </w:p>
        </w:tc>
        <w:tc>
          <w:tcPr>
            <w:tcW w:w="33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46" w:rsidRPr="00223865" w:rsidRDefault="00B14946" w:rsidP="00B725CA">
            <w:r w:rsidRPr="00223865">
              <w:t xml:space="preserve">1. </w:t>
            </w:r>
            <w:r>
              <w:t>Соответствие</w:t>
            </w:r>
            <w:r w:rsidRPr="00223865">
              <w:t xml:space="preserve"> выбора инструмента и оборудования для резки, рубки, опиливания, гибки</w:t>
            </w:r>
            <w:r>
              <w:t xml:space="preserve"> определенных операций.</w:t>
            </w:r>
            <w:r w:rsidRPr="00223865">
              <w:t xml:space="preserve"> </w:t>
            </w:r>
          </w:p>
          <w:p w:rsidR="00B14946" w:rsidRPr="00B725CA" w:rsidRDefault="00B14946" w:rsidP="00972C01">
            <w:r w:rsidRPr="00B725CA">
              <w:t>2 Соблюдение технологической последовательности при выполнении типовых слесарных операций</w:t>
            </w:r>
            <w:r>
              <w:t>.</w:t>
            </w:r>
            <w:r w:rsidRPr="00B725CA">
              <w:t xml:space="preserve"> </w:t>
            </w:r>
          </w:p>
          <w:p w:rsidR="00B14946" w:rsidRDefault="00B14946" w:rsidP="00F60AB2">
            <w:r w:rsidRPr="00223865">
              <w:t xml:space="preserve">3. Точность выполнения </w:t>
            </w:r>
            <w:r w:rsidRPr="00223865">
              <w:lastRenderedPageBreak/>
              <w:t>слесарных операций</w:t>
            </w:r>
            <w:r>
              <w:t xml:space="preserve"> в соответствии с технологической картой.</w:t>
            </w:r>
            <w:r w:rsidRPr="00223865">
              <w:t xml:space="preserve"> </w:t>
            </w:r>
          </w:p>
          <w:p w:rsidR="00B14946" w:rsidRPr="008E0ABC" w:rsidRDefault="00B14946" w:rsidP="000F65A4">
            <w:r w:rsidRPr="008E0ABC">
              <w:t>4.</w:t>
            </w:r>
            <w:r>
              <w:t>Соблюдение</w:t>
            </w:r>
            <w:r w:rsidRPr="008E0ABC">
              <w:t xml:space="preserve"> </w:t>
            </w:r>
            <w:r>
              <w:t>т</w:t>
            </w:r>
            <w:r w:rsidRPr="008E0ABC">
              <w:t>ехник</w:t>
            </w:r>
            <w:r>
              <w:t>и безопасности и нормы</w:t>
            </w:r>
            <w:r w:rsidRPr="008E0ABC">
              <w:t xml:space="preserve"> времени. </w:t>
            </w:r>
          </w:p>
        </w:tc>
        <w:tc>
          <w:tcPr>
            <w:tcW w:w="2954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94B49" w:rsidRDefault="00494B49" w:rsidP="00B14946">
            <w:pPr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О</w:t>
            </w:r>
            <w:r w:rsidRPr="00494B49">
              <w:rPr>
                <w:bCs/>
                <w:iCs/>
              </w:rPr>
              <w:t xml:space="preserve">ценка </w:t>
            </w:r>
            <w:r w:rsidR="00B14946" w:rsidRPr="00494B49">
              <w:rPr>
                <w:bCs/>
                <w:iCs/>
              </w:rPr>
              <w:t>- защиты практических работ;</w:t>
            </w:r>
          </w:p>
          <w:p w:rsidR="005F1C45" w:rsidRPr="00ED0D50" w:rsidRDefault="00B14946" w:rsidP="005F1C45">
            <w:pPr>
              <w:widowControl w:val="0"/>
              <w:rPr>
                <w:bCs/>
              </w:rPr>
            </w:pPr>
            <w:r w:rsidRPr="00494B49">
              <w:rPr>
                <w:bCs/>
              </w:rPr>
              <w:t xml:space="preserve">- выполнения практических работ во время учебной </w:t>
            </w:r>
            <w:r w:rsidR="005F1C45">
              <w:rPr>
                <w:bCs/>
              </w:rPr>
              <w:t xml:space="preserve">и производственной </w:t>
            </w:r>
            <w:r w:rsidRPr="00494B49">
              <w:rPr>
                <w:bCs/>
              </w:rPr>
              <w:t>практики</w:t>
            </w:r>
            <w:r w:rsidR="005F1C45">
              <w:rPr>
                <w:bCs/>
              </w:rPr>
              <w:t xml:space="preserve">, </w:t>
            </w:r>
            <w:r w:rsidR="005F1C45" w:rsidRPr="003E0480">
              <w:rPr>
                <w:bCs/>
                <w:sz w:val="22"/>
                <w:szCs w:val="22"/>
              </w:rPr>
              <w:t xml:space="preserve">а также при </w:t>
            </w:r>
            <w:r w:rsidR="005F1C45" w:rsidRPr="00ED0D50">
              <w:rPr>
                <w:bCs/>
              </w:rPr>
              <w:t>выполнении заданий на выпускном квалификационном экзамене.</w:t>
            </w:r>
          </w:p>
          <w:p w:rsidR="00B14946" w:rsidRDefault="00B14946" w:rsidP="00D525EF">
            <w:pPr>
              <w:snapToGrid w:val="0"/>
              <w:rPr>
                <w:ins w:id="0" w:author="Батрова Ольга Фридриховна" w:date="2012-03-13T21:22:00Z"/>
                <w:bCs/>
              </w:rPr>
            </w:pPr>
          </w:p>
          <w:p w:rsidR="008A1847" w:rsidRDefault="008A1847" w:rsidP="00D525EF">
            <w:pPr>
              <w:snapToGrid w:val="0"/>
              <w:rPr>
                <w:ins w:id="1" w:author="Батрова Ольга Фридриховна" w:date="2012-03-13T21:22:00Z"/>
                <w:bCs/>
              </w:rPr>
            </w:pPr>
          </w:p>
          <w:p w:rsidR="008A1847" w:rsidRPr="00494B49" w:rsidRDefault="008A1847" w:rsidP="008A1847">
            <w:pPr>
              <w:snapToGrid w:val="0"/>
              <w:rPr>
                <w:bCs/>
                <w:iCs/>
              </w:rPr>
            </w:pPr>
          </w:p>
        </w:tc>
      </w:tr>
      <w:tr w:rsidR="00B14946" w:rsidRPr="00223865" w:rsidTr="008A1847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46" w:rsidRPr="00223865" w:rsidRDefault="008F50FF" w:rsidP="00B725CA">
            <w:pPr>
              <w:pStyle w:val="2"/>
              <w:widowControl w:val="0"/>
              <w:ind w:left="180" w:firstLine="0"/>
            </w:pPr>
            <w:r>
              <w:lastRenderedPageBreak/>
              <w:t xml:space="preserve">ПК </w:t>
            </w:r>
            <w:r w:rsidR="00B14946" w:rsidRPr="00223865">
              <w:t>2. Подготавливать газовые баллоны, регулирующую и коммуникационную аппаратуру для сварки и резки.</w:t>
            </w:r>
          </w:p>
        </w:tc>
        <w:tc>
          <w:tcPr>
            <w:tcW w:w="33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46" w:rsidRPr="00B725CA" w:rsidRDefault="00B14946" w:rsidP="00AD7DAC">
            <w:r w:rsidRPr="00B725CA">
              <w:t>1 Соответствие выбора баллонов и аппаратуры к используемому газу.</w:t>
            </w:r>
          </w:p>
          <w:p w:rsidR="00B14946" w:rsidRDefault="00B14946" w:rsidP="00AD7DAC">
            <w:r w:rsidRPr="00B725CA">
              <w:t>2 Соблюдение технологической последовательности при подготовке регулирующей аппаратуры.</w:t>
            </w:r>
          </w:p>
          <w:p w:rsidR="00B14946" w:rsidRPr="00223865" w:rsidRDefault="00B14946" w:rsidP="00AD7DAC">
            <w:r>
              <w:t>3. Соблюдение</w:t>
            </w:r>
            <w:r w:rsidRPr="008E0ABC">
              <w:t xml:space="preserve"> </w:t>
            </w:r>
            <w:r>
              <w:t>т</w:t>
            </w:r>
            <w:r w:rsidRPr="008E0ABC">
              <w:t>ехник</w:t>
            </w:r>
            <w:r>
              <w:t>и безопасности и нормы времени.</w:t>
            </w:r>
          </w:p>
        </w:tc>
        <w:tc>
          <w:tcPr>
            <w:tcW w:w="295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4946" w:rsidRPr="00223865" w:rsidRDefault="00B14946" w:rsidP="00DF0694">
            <w:pPr>
              <w:rPr>
                <w:bCs/>
                <w:smallCaps/>
              </w:rPr>
            </w:pPr>
          </w:p>
        </w:tc>
      </w:tr>
      <w:tr w:rsidR="00B14946" w:rsidRPr="00223865" w:rsidTr="008A1847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46" w:rsidRPr="00223865" w:rsidRDefault="008F50FF" w:rsidP="00B725CA">
            <w:pPr>
              <w:pStyle w:val="2"/>
              <w:widowControl w:val="0"/>
              <w:ind w:left="180" w:firstLine="0"/>
            </w:pPr>
            <w:r>
              <w:t xml:space="preserve">ПК </w:t>
            </w:r>
            <w:r w:rsidR="00B14946" w:rsidRPr="00223865">
              <w:t>3. Выполнять сборку изделий под сварку.</w:t>
            </w:r>
          </w:p>
        </w:tc>
        <w:tc>
          <w:tcPr>
            <w:tcW w:w="33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46" w:rsidRDefault="00B14946" w:rsidP="00EB2DAA">
            <w:r w:rsidRPr="00B725CA">
              <w:t xml:space="preserve">1.Соответствие сборки изделия по геометрическим размерам: соблюдение технологической последовательности при выполнении сборки изделия в соответствии гос. стандартом. </w:t>
            </w:r>
            <w:r w:rsidRPr="002161B4">
              <w:t xml:space="preserve">2.Точность выполнения прихватки. </w:t>
            </w:r>
          </w:p>
          <w:p w:rsidR="00B14946" w:rsidRPr="009149F7" w:rsidRDefault="00B14946" w:rsidP="00B725CA">
            <w:r>
              <w:t>3</w:t>
            </w:r>
            <w:r w:rsidRPr="009149F7">
              <w:t>.</w:t>
            </w:r>
            <w:r w:rsidR="00B81518" w:rsidRPr="009149F7">
              <w:rPr>
                <w:color w:val="FF0000"/>
              </w:rPr>
              <w:t xml:space="preserve"> </w:t>
            </w:r>
            <w:r w:rsidR="00B81518" w:rsidRPr="009149F7">
              <w:rPr>
                <w:color w:val="000000"/>
              </w:rPr>
              <w:t>Своевременность и точность устранения внутренних и внешних дефектов</w:t>
            </w:r>
          </w:p>
          <w:p w:rsidR="00B14946" w:rsidRPr="002161B4" w:rsidRDefault="00B14946" w:rsidP="00B725CA">
            <w:r>
              <w:t>3. Соблюдение</w:t>
            </w:r>
            <w:r w:rsidRPr="008E0ABC">
              <w:t xml:space="preserve"> </w:t>
            </w:r>
            <w:r>
              <w:t>т</w:t>
            </w:r>
            <w:r w:rsidRPr="008E0ABC">
              <w:t>ехник</w:t>
            </w:r>
            <w:r>
              <w:t>и безопасности и нормы времени.</w:t>
            </w:r>
          </w:p>
        </w:tc>
        <w:tc>
          <w:tcPr>
            <w:tcW w:w="295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4946" w:rsidRPr="00223865" w:rsidRDefault="00B14946" w:rsidP="00DF0694">
            <w:pPr>
              <w:rPr>
                <w:bCs/>
              </w:rPr>
            </w:pPr>
          </w:p>
        </w:tc>
      </w:tr>
      <w:tr w:rsidR="00B14946" w:rsidRPr="00223865" w:rsidTr="008A1847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46" w:rsidRPr="00223865" w:rsidRDefault="00B14946" w:rsidP="00B725CA">
            <w:pPr>
              <w:pStyle w:val="2"/>
              <w:widowControl w:val="0"/>
              <w:ind w:left="180" w:firstLine="0"/>
            </w:pPr>
            <w:r w:rsidRPr="00223865">
              <w:t>ПК</w:t>
            </w:r>
            <w:r w:rsidRPr="00223865">
              <w:rPr>
                <w:bCs/>
              </w:rPr>
              <w:t xml:space="preserve"> </w:t>
            </w:r>
            <w:r w:rsidRPr="00223865">
              <w:t>4. Проверять точность сборки.</w:t>
            </w:r>
          </w:p>
        </w:tc>
        <w:tc>
          <w:tcPr>
            <w:tcW w:w="33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46" w:rsidRDefault="00B14946" w:rsidP="001B2AD3">
            <w:pPr>
              <w:rPr>
                <w:bCs/>
              </w:rPr>
            </w:pPr>
            <w:r w:rsidRPr="002161B4">
              <w:t>1.Соответствие сборки</w:t>
            </w:r>
            <w:r>
              <w:t xml:space="preserve"> изделия или конструкции</w:t>
            </w:r>
            <w:r w:rsidRPr="002161B4">
              <w:t xml:space="preserve"> по геометрическим размерам</w:t>
            </w:r>
            <w:r>
              <w:t xml:space="preserve"> чертежа или эскиза</w:t>
            </w:r>
            <w:r w:rsidRPr="002161B4">
              <w:rPr>
                <w:bCs/>
              </w:rPr>
              <w:t xml:space="preserve">. </w:t>
            </w:r>
          </w:p>
          <w:p w:rsidR="00B14946" w:rsidRPr="002161B4" w:rsidRDefault="00B14946" w:rsidP="001B2AD3">
            <w:pPr>
              <w:rPr>
                <w:bCs/>
              </w:rPr>
            </w:pPr>
            <w:r w:rsidRPr="002161B4">
              <w:rPr>
                <w:bCs/>
              </w:rPr>
              <w:t>2. Правильность выявления дефектов визуальным осмотром</w:t>
            </w:r>
            <w:r>
              <w:rPr>
                <w:bCs/>
              </w:rPr>
              <w:t>.</w:t>
            </w:r>
          </w:p>
        </w:tc>
        <w:tc>
          <w:tcPr>
            <w:tcW w:w="2954" w:type="dxa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14946" w:rsidRPr="00223865" w:rsidRDefault="00B14946" w:rsidP="00B725CA">
            <w:pPr>
              <w:rPr>
                <w:bCs/>
              </w:rPr>
            </w:pPr>
          </w:p>
        </w:tc>
      </w:tr>
    </w:tbl>
    <w:p w:rsidR="00B725CA" w:rsidRDefault="00B725CA" w:rsidP="006A19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8F50FF" w:rsidRDefault="008F50FF" w:rsidP="00D46A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3E0480" w:rsidRDefault="003E0480" w:rsidP="00D46A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3E0480" w:rsidRDefault="003E0480" w:rsidP="00D46A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6A1985" w:rsidRPr="003713D9" w:rsidRDefault="006A1985" w:rsidP="006A19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  <w:r w:rsidRPr="003713D9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6A1985" w:rsidRPr="003713D9" w:rsidRDefault="006A1985" w:rsidP="006A1985">
      <w:pPr>
        <w:rPr>
          <w:bCs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4252"/>
        <w:gridCol w:w="2410"/>
      </w:tblGrid>
      <w:tr w:rsidR="006A1985" w:rsidRPr="003713D9">
        <w:tc>
          <w:tcPr>
            <w:tcW w:w="3261" w:type="dxa"/>
            <w:vAlign w:val="center"/>
          </w:tcPr>
          <w:p w:rsidR="006A1985" w:rsidRPr="003713D9" w:rsidRDefault="006A1985" w:rsidP="003713D9">
            <w:pPr>
              <w:jc w:val="center"/>
              <w:rPr>
                <w:b/>
                <w:bCs/>
              </w:rPr>
            </w:pPr>
            <w:r w:rsidRPr="003713D9">
              <w:rPr>
                <w:b/>
                <w:bCs/>
              </w:rPr>
              <w:t>Результаты</w:t>
            </w:r>
          </w:p>
          <w:p w:rsidR="006A1985" w:rsidRPr="003713D9" w:rsidRDefault="006A1985" w:rsidP="003713D9">
            <w:pPr>
              <w:jc w:val="center"/>
            </w:pPr>
            <w:r w:rsidRPr="003713D9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4252" w:type="dxa"/>
            <w:vAlign w:val="center"/>
          </w:tcPr>
          <w:p w:rsidR="006A1985" w:rsidRPr="003713D9" w:rsidRDefault="006A1985" w:rsidP="003713D9">
            <w:pPr>
              <w:jc w:val="center"/>
            </w:pPr>
            <w:r w:rsidRPr="003713D9">
              <w:rPr>
                <w:b/>
              </w:rPr>
              <w:t>Основные показатели оценки результата</w:t>
            </w:r>
          </w:p>
        </w:tc>
        <w:tc>
          <w:tcPr>
            <w:tcW w:w="2410" w:type="dxa"/>
            <w:vAlign w:val="center"/>
          </w:tcPr>
          <w:p w:rsidR="006A1985" w:rsidRPr="003713D9" w:rsidRDefault="006A1985" w:rsidP="003713D9">
            <w:pPr>
              <w:jc w:val="center"/>
            </w:pPr>
            <w:r w:rsidRPr="003713D9">
              <w:rPr>
                <w:b/>
              </w:rPr>
              <w:t>Формы и методы контроля и оценки</w:t>
            </w:r>
          </w:p>
        </w:tc>
      </w:tr>
      <w:tr w:rsidR="00EA3643" w:rsidRPr="003713D9">
        <w:tc>
          <w:tcPr>
            <w:tcW w:w="3261" w:type="dxa"/>
            <w:vAlign w:val="center"/>
          </w:tcPr>
          <w:p w:rsidR="00EA3643" w:rsidRPr="003E0480" w:rsidRDefault="00EA3643" w:rsidP="003713D9">
            <w:pPr>
              <w:pStyle w:val="a8"/>
              <w:widowControl w:val="0"/>
              <w:ind w:left="0" w:firstLine="0"/>
              <w:rPr>
                <w:sz w:val="22"/>
                <w:szCs w:val="22"/>
              </w:rPr>
            </w:pPr>
            <w:r w:rsidRPr="003E0480">
              <w:rPr>
                <w:sz w:val="22"/>
                <w:szCs w:val="22"/>
              </w:rPr>
              <w:t xml:space="preserve">ОК 1. </w:t>
            </w:r>
            <w:r w:rsidRPr="00ED0D50">
              <w:t xml:space="preserve">Понимать сущность и </w:t>
            </w:r>
            <w:r w:rsidRPr="00ED0D50">
              <w:lastRenderedPageBreak/>
              <w:t>социальную значимость своей будущей профессии, проявлять к ней устойчивый интерес.</w:t>
            </w:r>
          </w:p>
        </w:tc>
        <w:tc>
          <w:tcPr>
            <w:tcW w:w="4252" w:type="dxa"/>
          </w:tcPr>
          <w:p w:rsidR="00EA3643" w:rsidRPr="00ED0D50" w:rsidRDefault="00EA3643" w:rsidP="0060315C">
            <w:r w:rsidRPr="00ED0D50">
              <w:rPr>
                <w:bCs/>
              </w:rPr>
              <w:lastRenderedPageBreak/>
              <w:t xml:space="preserve">-динамика достижений обучающихся в </w:t>
            </w:r>
            <w:r w:rsidRPr="00ED0D50">
              <w:rPr>
                <w:bCs/>
              </w:rPr>
              <w:lastRenderedPageBreak/>
              <w:t>учебной деятельности.</w:t>
            </w:r>
          </w:p>
        </w:tc>
        <w:tc>
          <w:tcPr>
            <w:tcW w:w="2410" w:type="dxa"/>
            <w:vMerge w:val="restart"/>
            <w:vAlign w:val="center"/>
          </w:tcPr>
          <w:p w:rsidR="00ED0D50" w:rsidRDefault="00ED0D50" w:rsidP="00D525EF">
            <w:pPr>
              <w:widowControl w:val="0"/>
              <w:rPr>
                <w:bCs/>
              </w:rPr>
            </w:pPr>
          </w:p>
          <w:p w:rsidR="00ED0D50" w:rsidRDefault="00ED0D50" w:rsidP="00D525EF">
            <w:pPr>
              <w:widowControl w:val="0"/>
              <w:rPr>
                <w:bCs/>
              </w:rPr>
            </w:pPr>
          </w:p>
          <w:p w:rsidR="00ED0D50" w:rsidRDefault="00ED0D50" w:rsidP="00D525EF">
            <w:pPr>
              <w:widowControl w:val="0"/>
              <w:rPr>
                <w:bCs/>
              </w:rPr>
            </w:pPr>
          </w:p>
          <w:p w:rsidR="00ED0D50" w:rsidRDefault="00ED0D50" w:rsidP="00D525EF">
            <w:pPr>
              <w:widowControl w:val="0"/>
              <w:rPr>
                <w:bCs/>
              </w:rPr>
            </w:pPr>
          </w:p>
          <w:p w:rsidR="00ED0D50" w:rsidRDefault="00ED0D50" w:rsidP="00D525EF">
            <w:pPr>
              <w:widowControl w:val="0"/>
              <w:rPr>
                <w:bCs/>
              </w:rPr>
            </w:pPr>
          </w:p>
          <w:p w:rsidR="00ED0D50" w:rsidRDefault="00ED0D50" w:rsidP="00D525EF">
            <w:pPr>
              <w:widowControl w:val="0"/>
              <w:rPr>
                <w:bCs/>
              </w:rPr>
            </w:pPr>
          </w:p>
          <w:p w:rsidR="00ED0D50" w:rsidRDefault="00ED0D50" w:rsidP="00D525EF">
            <w:pPr>
              <w:widowControl w:val="0"/>
              <w:rPr>
                <w:bCs/>
              </w:rPr>
            </w:pPr>
          </w:p>
          <w:p w:rsidR="00ED0D50" w:rsidRDefault="00ED0D50" w:rsidP="00D525EF">
            <w:pPr>
              <w:widowControl w:val="0"/>
              <w:rPr>
                <w:bCs/>
              </w:rPr>
            </w:pPr>
          </w:p>
          <w:p w:rsidR="00ED0D50" w:rsidRDefault="00ED0D50" w:rsidP="00D525EF">
            <w:pPr>
              <w:widowControl w:val="0"/>
              <w:rPr>
                <w:bCs/>
              </w:rPr>
            </w:pPr>
          </w:p>
          <w:p w:rsidR="00ED0D50" w:rsidRDefault="00ED0D50" w:rsidP="00D525EF">
            <w:pPr>
              <w:widowControl w:val="0"/>
              <w:rPr>
                <w:bCs/>
              </w:rPr>
            </w:pPr>
          </w:p>
          <w:p w:rsidR="00ED0D50" w:rsidRDefault="00ED0D50" w:rsidP="00D525EF">
            <w:pPr>
              <w:widowControl w:val="0"/>
              <w:rPr>
                <w:bCs/>
              </w:rPr>
            </w:pPr>
          </w:p>
          <w:p w:rsidR="00ED0D50" w:rsidRDefault="00ED0D50" w:rsidP="00D525EF">
            <w:pPr>
              <w:widowControl w:val="0"/>
              <w:rPr>
                <w:bCs/>
              </w:rPr>
            </w:pPr>
          </w:p>
          <w:p w:rsidR="00ED0D50" w:rsidRDefault="00ED0D50" w:rsidP="00D525EF">
            <w:pPr>
              <w:widowControl w:val="0"/>
              <w:rPr>
                <w:bCs/>
              </w:rPr>
            </w:pPr>
          </w:p>
          <w:p w:rsidR="00ED0D50" w:rsidRDefault="00ED0D50" w:rsidP="00D525EF">
            <w:pPr>
              <w:widowControl w:val="0"/>
              <w:rPr>
                <w:bCs/>
              </w:rPr>
            </w:pPr>
          </w:p>
          <w:p w:rsidR="00EA3643" w:rsidRPr="00ED0D50" w:rsidRDefault="00EA3643" w:rsidP="00D525EF">
            <w:pPr>
              <w:widowControl w:val="0"/>
              <w:rPr>
                <w:ins w:id="2" w:author="Батрова Ольга Фридриховна" w:date="2012-03-13T21:23:00Z"/>
                <w:bCs/>
              </w:rPr>
            </w:pPr>
            <w:r w:rsidRPr="00ED0D50">
              <w:rPr>
                <w:bCs/>
              </w:rPr>
              <w:t>Экспертная оценка по результатам наблюдения за деятельностью обучающегося в процессе освоения ПМ, в т.ч. при выполнении работ учебной практики, а также при выполнении заданий на выпускном квалификационном экзамене.</w:t>
            </w:r>
          </w:p>
          <w:p w:rsidR="00EA3643" w:rsidRDefault="00EA3643" w:rsidP="00D525EF">
            <w:pPr>
              <w:widowControl w:val="0"/>
              <w:rPr>
                <w:ins w:id="3" w:author="Батрова Ольга Фридриховна" w:date="2012-03-13T21:23:00Z"/>
                <w:bCs/>
                <w:sz w:val="22"/>
                <w:szCs w:val="22"/>
              </w:rPr>
            </w:pPr>
          </w:p>
          <w:p w:rsidR="00EA3643" w:rsidRPr="003E0480" w:rsidRDefault="00EA3643" w:rsidP="00D525EF">
            <w:pPr>
              <w:widowControl w:val="0"/>
              <w:rPr>
                <w:bCs/>
                <w:sz w:val="22"/>
                <w:szCs w:val="22"/>
              </w:rPr>
            </w:pPr>
          </w:p>
        </w:tc>
      </w:tr>
      <w:tr w:rsidR="00EA3643" w:rsidRPr="003713D9">
        <w:tc>
          <w:tcPr>
            <w:tcW w:w="3261" w:type="dxa"/>
            <w:vAlign w:val="center"/>
          </w:tcPr>
          <w:p w:rsidR="00EA3643" w:rsidRPr="003E0480" w:rsidRDefault="00EA3643" w:rsidP="003713D9">
            <w:pPr>
              <w:rPr>
                <w:sz w:val="22"/>
                <w:szCs w:val="22"/>
              </w:rPr>
            </w:pPr>
            <w:r w:rsidRPr="003E0480">
              <w:rPr>
                <w:sz w:val="22"/>
                <w:szCs w:val="22"/>
              </w:rPr>
              <w:lastRenderedPageBreak/>
              <w:t>ОК 2</w:t>
            </w:r>
            <w:r w:rsidRPr="00ED0D50">
              <w:t>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4252" w:type="dxa"/>
            <w:vAlign w:val="center"/>
          </w:tcPr>
          <w:p w:rsidR="00EA3643" w:rsidRPr="00ED0D50" w:rsidRDefault="00EA3643" w:rsidP="0060315C">
            <w:pPr>
              <w:widowControl w:val="0"/>
              <w:rPr>
                <w:bCs/>
              </w:rPr>
            </w:pPr>
            <w:r w:rsidRPr="00ED0D50">
              <w:rPr>
                <w:bCs/>
              </w:rPr>
              <w:t xml:space="preserve">-рациональность выбора и применения методов и способов решения профессиональных задач и ситуаций </w:t>
            </w:r>
          </w:p>
          <w:p w:rsidR="00EA3643" w:rsidRPr="00ED0D50" w:rsidRDefault="00EA3643" w:rsidP="0060315C">
            <w:pPr>
              <w:widowControl w:val="0"/>
              <w:rPr>
                <w:bCs/>
              </w:rPr>
            </w:pPr>
            <w:r w:rsidRPr="00ED0D50">
              <w:rPr>
                <w:bCs/>
              </w:rPr>
              <w:t xml:space="preserve">-точность, правильность и полнота решений профессиональных задач. </w:t>
            </w:r>
          </w:p>
        </w:tc>
        <w:tc>
          <w:tcPr>
            <w:tcW w:w="2410" w:type="dxa"/>
            <w:vMerge/>
            <w:vAlign w:val="center"/>
          </w:tcPr>
          <w:p w:rsidR="00EA3643" w:rsidRPr="003E0480" w:rsidRDefault="00EA3643" w:rsidP="0097016D">
            <w:pPr>
              <w:rPr>
                <w:sz w:val="22"/>
                <w:szCs w:val="22"/>
              </w:rPr>
            </w:pPr>
          </w:p>
        </w:tc>
      </w:tr>
      <w:tr w:rsidR="00EA3643" w:rsidRPr="003713D9">
        <w:tc>
          <w:tcPr>
            <w:tcW w:w="3261" w:type="dxa"/>
            <w:vAlign w:val="center"/>
          </w:tcPr>
          <w:p w:rsidR="00EA3643" w:rsidRPr="00ED0D50" w:rsidRDefault="00EA3643" w:rsidP="003713D9">
            <w:r w:rsidRPr="00ED0D50"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4252" w:type="dxa"/>
            <w:vAlign w:val="center"/>
          </w:tcPr>
          <w:p w:rsidR="00EA3643" w:rsidRPr="00ED0D50" w:rsidRDefault="00EA3643" w:rsidP="003713D9">
            <w:pPr>
              <w:rPr>
                <w:bCs/>
              </w:rPr>
            </w:pPr>
            <w:r w:rsidRPr="00ED0D50">
              <w:rPr>
                <w:bCs/>
              </w:rPr>
              <w:t>-решение стандартных и нестандартных профессиональных задач;</w:t>
            </w:r>
          </w:p>
          <w:p w:rsidR="00EA3643" w:rsidRPr="00ED0D50" w:rsidRDefault="00EA3643" w:rsidP="003713D9">
            <w:pPr>
              <w:rPr>
                <w:bCs/>
              </w:rPr>
            </w:pPr>
            <w:r w:rsidRPr="00ED0D50">
              <w:rPr>
                <w:bCs/>
              </w:rPr>
              <w:t xml:space="preserve"> -самоанализ и оценка выполняемых заданий</w:t>
            </w:r>
          </w:p>
          <w:p w:rsidR="00EA3643" w:rsidRPr="00ED0D50" w:rsidRDefault="00EA3643" w:rsidP="003713D9">
            <w:pPr>
              <w:rPr>
                <w:bCs/>
              </w:rPr>
            </w:pPr>
            <w:r w:rsidRPr="00ED0D50">
              <w:rPr>
                <w:bCs/>
              </w:rPr>
              <w:t>-формирование, анализ и корректировка программы индивидуальной образовательной траектории;</w:t>
            </w:r>
          </w:p>
        </w:tc>
        <w:tc>
          <w:tcPr>
            <w:tcW w:w="2410" w:type="dxa"/>
            <w:vMerge/>
            <w:vAlign w:val="center"/>
          </w:tcPr>
          <w:p w:rsidR="00EA3643" w:rsidRPr="003E0480" w:rsidRDefault="00EA3643" w:rsidP="003713D9">
            <w:pPr>
              <w:rPr>
                <w:sz w:val="22"/>
                <w:szCs w:val="22"/>
              </w:rPr>
            </w:pPr>
          </w:p>
        </w:tc>
      </w:tr>
      <w:tr w:rsidR="00EA3643" w:rsidRPr="003713D9">
        <w:tc>
          <w:tcPr>
            <w:tcW w:w="3261" w:type="dxa"/>
            <w:vAlign w:val="center"/>
          </w:tcPr>
          <w:p w:rsidR="00EA3643" w:rsidRPr="00ED0D50" w:rsidRDefault="00EA3643" w:rsidP="003713D9">
            <w:r w:rsidRPr="00ED0D50"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4252" w:type="dxa"/>
            <w:vAlign w:val="center"/>
          </w:tcPr>
          <w:p w:rsidR="00EA3643" w:rsidRPr="00ED0D50" w:rsidRDefault="00EA3643" w:rsidP="003713D9">
            <w:pPr>
              <w:rPr>
                <w:bCs/>
              </w:rPr>
            </w:pPr>
            <w:r w:rsidRPr="00ED0D50">
              <w:rPr>
                <w:bCs/>
              </w:rPr>
              <w:t>-полнота получения информации с использованием различных источников, включая электронные;</w:t>
            </w:r>
          </w:p>
          <w:p w:rsidR="00EA3643" w:rsidRPr="00ED0D50" w:rsidRDefault="00EA3643" w:rsidP="0060315C">
            <w:r w:rsidRPr="00ED0D50">
              <w:rPr>
                <w:bCs/>
              </w:rPr>
              <w:t xml:space="preserve">-оперативность поиска и использование информации необходимой для качественного выполнения профессиональных задач. </w:t>
            </w:r>
          </w:p>
        </w:tc>
        <w:tc>
          <w:tcPr>
            <w:tcW w:w="2410" w:type="dxa"/>
            <w:vMerge/>
            <w:vAlign w:val="center"/>
          </w:tcPr>
          <w:p w:rsidR="00EA3643" w:rsidRPr="003E0480" w:rsidRDefault="00EA3643" w:rsidP="003713D9">
            <w:pPr>
              <w:rPr>
                <w:sz w:val="22"/>
                <w:szCs w:val="22"/>
              </w:rPr>
            </w:pPr>
          </w:p>
        </w:tc>
      </w:tr>
      <w:tr w:rsidR="00EA3643" w:rsidRPr="003713D9" w:rsidTr="00EF620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643" w:rsidRPr="00ED0D50" w:rsidRDefault="00EA3643" w:rsidP="003713D9">
            <w:r w:rsidRPr="00ED0D50">
              <w:t>ОК 6. Работать в команде, эффективно общаться с коллегами, руководством, клиентами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3643" w:rsidRPr="00ED0D50" w:rsidRDefault="00EA3643" w:rsidP="00B81518">
            <w:pPr>
              <w:pStyle w:val="a8"/>
              <w:widowControl w:val="0"/>
              <w:ind w:left="0" w:firstLine="0"/>
              <w:jc w:val="both"/>
            </w:pPr>
            <w:r w:rsidRPr="00ED0D50">
              <w:t>Конструктивность взаимодействия с обучающимися, преподавателями и руководителями практики в ходе обучения и при решении профессиональных задач.</w:t>
            </w:r>
          </w:p>
          <w:p w:rsidR="00EA3643" w:rsidRPr="00ED0D50" w:rsidRDefault="00EA3643" w:rsidP="00B81518">
            <w:pPr>
              <w:rPr>
                <w:bCs/>
              </w:rPr>
            </w:pPr>
            <w:r w:rsidRPr="00ED0D50">
              <w:rPr>
                <w:bCs/>
              </w:rPr>
              <w:t>Четкое выполнение обяза</w:t>
            </w:r>
            <w:r w:rsidR="00194009" w:rsidRPr="00ED0D50">
              <w:rPr>
                <w:bCs/>
              </w:rPr>
              <w:t xml:space="preserve">нностей при работе в команде и </w:t>
            </w:r>
            <w:r w:rsidRPr="00ED0D50">
              <w:rPr>
                <w:bCs/>
              </w:rPr>
              <w:t xml:space="preserve"> или выполнении задания в группе</w:t>
            </w:r>
          </w:p>
          <w:p w:rsidR="00EA3643" w:rsidRPr="00ED0D50" w:rsidRDefault="00EA3643" w:rsidP="00B81518">
            <w:pPr>
              <w:rPr>
                <w:bCs/>
              </w:rPr>
            </w:pPr>
            <w:r w:rsidRPr="00ED0D50">
              <w:rPr>
                <w:bCs/>
              </w:rPr>
              <w:t>Соблюдение норм профессиональной этики при работе в команде.</w:t>
            </w:r>
          </w:p>
          <w:p w:rsidR="00EA3643" w:rsidRPr="00ED0D50" w:rsidRDefault="00EA3643" w:rsidP="00B81518">
            <w:pPr>
              <w:rPr>
                <w:bCs/>
              </w:rPr>
            </w:pPr>
            <w:r w:rsidRPr="00ED0D50">
              <w:rPr>
                <w:bCs/>
              </w:rPr>
              <w:t>Построение профессионального общения с учетом социально-профессионального статуса, ситуации общения, особенностей группы и индивидуальных особенностей участников коммуникации</w:t>
            </w:r>
          </w:p>
        </w:tc>
        <w:tc>
          <w:tcPr>
            <w:tcW w:w="2410" w:type="dxa"/>
            <w:vMerge/>
            <w:vAlign w:val="center"/>
          </w:tcPr>
          <w:p w:rsidR="00EA3643" w:rsidRPr="003E0480" w:rsidRDefault="00EA3643" w:rsidP="003713D9">
            <w:pPr>
              <w:rPr>
                <w:bCs/>
                <w:sz w:val="22"/>
                <w:szCs w:val="22"/>
              </w:rPr>
            </w:pPr>
          </w:p>
        </w:tc>
      </w:tr>
      <w:tr w:rsidR="00EA3643" w:rsidRPr="003713D9" w:rsidTr="00EF620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643" w:rsidRPr="00ED0D50" w:rsidRDefault="00EA3643" w:rsidP="003713D9">
            <w:r w:rsidRPr="00ED0D50">
              <w:t>ОК 7. 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43" w:rsidRPr="00ED0D50" w:rsidRDefault="00EA3643" w:rsidP="0060315C">
            <w:pPr>
              <w:rPr>
                <w:bCs/>
              </w:rPr>
            </w:pPr>
            <w:r w:rsidRPr="00ED0D50">
              <w:rPr>
                <w:bCs/>
              </w:rPr>
              <w:t>-успешное освоение профессионального модуля.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EA3643" w:rsidRPr="003E0480" w:rsidRDefault="00EA3643" w:rsidP="003713D9">
            <w:pPr>
              <w:rPr>
                <w:bCs/>
                <w:sz w:val="22"/>
                <w:szCs w:val="22"/>
              </w:rPr>
            </w:pPr>
          </w:p>
        </w:tc>
      </w:tr>
    </w:tbl>
    <w:p w:rsidR="00BC6732" w:rsidRDefault="00BC6732" w:rsidP="003B2C8F"/>
    <w:sectPr w:rsidR="00BC6732" w:rsidSect="003E0480">
      <w:pgSz w:w="11906" w:h="16838"/>
      <w:pgMar w:top="993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690" w:rsidRDefault="00DC0690">
      <w:r>
        <w:separator/>
      </w:r>
    </w:p>
  </w:endnote>
  <w:endnote w:type="continuationSeparator" w:id="1">
    <w:p w:rsidR="00DC0690" w:rsidRDefault="00DC06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184" w:rsidRDefault="00D4500A" w:rsidP="001E6C90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F418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4184" w:rsidRDefault="00FF4184" w:rsidP="001E6C9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184" w:rsidRDefault="00D4500A" w:rsidP="001E6C90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F418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F0C8B">
      <w:rPr>
        <w:rStyle w:val="a7"/>
        <w:noProof/>
      </w:rPr>
      <w:t>13</w:t>
    </w:r>
    <w:r>
      <w:rPr>
        <w:rStyle w:val="a7"/>
      </w:rPr>
      <w:fldChar w:fldCharType="end"/>
    </w:r>
  </w:p>
  <w:p w:rsidR="00FF4184" w:rsidRDefault="00FF4184" w:rsidP="001E6C9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690" w:rsidRDefault="00DC0690">
      <w:r>
        <w:separator/>
      </w:r>
    </w:p>
  </w:footnote>
  <w:footnote w:type="continuationSeparator" w:id="1">
    <w:p w:rsidR="00DC0690" w:rsidRDefault="00DC06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184" w:rsidRDefault="00FF4184" w:rsidP="00C72D29">
    <w:pPr>
      <w:pStyle w:val="ab"/>
      <w:tabs>
        <w:tab w:val="clear" w:pos="4677"/>
        <w:tab w:val="clear" w:pos="9355"/>
        <w:tab w:val="left" w:pos="597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3024A"/>
    <w:multiLevelType w:val="hybridMultilevel"/>
    <w:tmpl w:val="CC28C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9A0460"/>
    <w:multiLevelType w:val="hybridMultilevel"/>
    <w:tmpl w:val="CF7C8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DC4358"/>
    <w:multiLevelType w:val="hybridMultilevel"/>
    <w:tmpl w:val="BB9E522E"/>
    <w:lvl w:ilvl="0" w:tplc="2F6A5B08">
      <w:start w:val="1"/>
      <w:numFmt w:val="decimal"/>
      <w:lvlText w:val="%1."/>
      <w:lvlJc w:val="left"/>
      <w:pPr>
        <w:ind w:left="113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3">
    <w:nsid w:val="3F0325D7"/>
    <w:multiLevelType w:val="hybridMultilevel"/>
    <w:tmpl w:val="205E3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2F3B0D"/>
    <w:multiLevelType w:val="hybridMultilevel"/>
    <w:tmpl w:val="A26A5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0A6999"/>
    <w:multiLevelType w:val="hybridMultilevel"/>
    <w:tmpl w:val="A55C31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6ABE"/>
    <w:rsid w:val="000073FD"/>
    <w:rsid w:val="00014292"/>
    <w:rsid w:val="0002195F"/>
    <w:rsid w:val="000274F4"/>
    <w:rsid w:val="00034913"/>
    <w:rsid w:val="00077301"/>
    <w:rsid w:val="00080FEF"/>
    <w:rsid w:val="00081BFA"/>
    <w:rsid w:val="00084EA0"/>
    <w:rsid w:val="00092933"/>
    <w:rsid w:val="000A2670"/>
    <w:rsid w:val="000A28E9"/>
    <w:rsid w:val="000A3F1C"/>
    <w:rsid w:val="000A6E65"/>
    <w:rsid w:val="000B3DEB"/>
    <w:rsid w:val="000C44D0"/>
    <w:rsid w:val="000D388D"/>
    <w:rsid w:val="000D79D2"/>
    <w:rsid w:val="000E1B65"/>
    <w:rsid w:val="000F65A4"/>
    <w:rsid w:val="000F6B5C"/>
    <w:rsid w:val="001027AF"/>
    <w:rsid w:val="00104AD8"/>
    <w:rsid w:val="001213D1"/>
    <w:rsid w:val="00125FEE"/>
    <w:rsid w:val="0013431A"/>
    <w:rsid w:val="00142A03"/>
    <w:rsid w:val="00182880"/>
    <w:rsid w:val="00185FD5"/>
    <w:rsid w:val="00194009"/>
    <w:rsid w:val="00195C97"/>
    <w:rsid w:val="001A5B98"/>
    <w:rsid w:val="001B2AD3"/>
    <w:rsid w:val="001B4D15"/>
    <w:rsid w:val="001B5562"/>
    <w:rsid w:val="001C22D6"/>
    <w:rsid w:val="001D30EA"/>
    <w:rsid w:val="001D47F4"/>
    <w:rsid w:val="001D644C"/>
    <w:rsid w:val="001E1AE9"/>
    <w:rsid w:val="001E6C90"/>
    <w:rsid w:val="00200D01"/>
    <w:rsid w:val="00207560"/>
    <w:rsid w:val="002161B4"/>
    <w:rsid w:val="0021671C"/>
    <w:rsid w:val="002174E3"/>
    <w:rsid w:val="00223865"/>
    <w:rsid w:val="00223A1C"/>
    <w:rsid w:val="002438C1"/>
    <w:rsid w:val="00251EF5"/>
    <w:rsid w:val="00255F05"/>
    <w:rsid w:val="002668FC"/>
    <w:rsid w:val="0027174F"/>
    <w:rsid w:val="002728FE"/>
    <w:rsid w:val="00274162"/>
    <w:rsid w:val="00275B69"/>
    <w:rsid w:val="0027674F"/>
    <w:rsid w:val="00284C72"/>
    <w:rsid w:val="00286464"/>
    <w:rsid w:val="00291363"/>
    <w:rsid w:val="002933EE"/>
    <w:rsid w:val="002956D2"/>
    <w:rsid w:val="00296DE2"/>
    <w:rsid w:val="0029785F"/>
    <w:rsid w:val="002C1B06"/>
    <w:rsid w:val="002D56B1"/>
    <w:rsid w:val="002E249E"/>
    <w:rsid w:val="002F1CCA"/>
    <w:rsid w:val="002F5CE8"/>
    <w:rsid w:val="00310F8A"/>
    <w:rsid w:val="003305E8"/>
    <w:rsid w:val="0033258F"/>
    <w:rsid w:val="00335066"/>
    <w:rsid w:val="00340B47"/>
    <w:rsid w:val="00342BD2"/>
    <w:rsid w:val="00355DC7"/>
    <w:rsid w:val="003562E7"/>
    <w:rsid w:val="0036387D"/>
    <w:rsid w:val="003663D7"/>
    <w:rsid w:val="00370761"/>
    <w:rsid w:val="003713D9"/>
    <w:rsid w:val="003720E8"/>
    <w:rsid w:val="00374177"/>
    <w:rsid w:val="0037460D"/>
    <w:rsid w:val="00384489"/>
    <w:rsid w:val="00385567"/>
    <w:rsid w:val="00387372"/>
    <w:rsid w:val="0039042E"/>
    <w:rsid w:val="00397C29"/>
    <w:rsid w:val="003A02CB"/>
    <w:rsid w:val="003A1F61"/>
    <w:rsid w:val="003A3D56"/>
    <w:rsid w:val="003B2C8F"/>
    <w:rsid w:val="003C0007"/>
    <w:rsid w:val="003C7C9D"/>
    <w:rsid w:val="003D57E8"/>
    <w:rsid w:val="003D5DDF"/>
    <w:rsid w:val="003E0480"/>
    <w:rsid w:val="003E5573"/>
    <w:rsid w:val="003F67BA"/>
    <w:rsid w:val="00400C5C"/>
    <w:rsid w:val="004076F4"/>
    <w:rsid w:val="00413341"/>
    <w:rsid w:val="00426A42"/>
    <w:rsid w:val="004279F2"/>
    <w:rsid w:val="004322FF"/>
    <w:rsid w:val="00450176"/>
    <w:rsid w:val="00461C28"/>
    <w:rsid w:val="004762C4"/>
    <w:rsid w:val="0049433A"/>
    <w:rsid w:val="00494B49"/>
    <w:rsid w:val="004A1E7C"/>
    <w:rsid w:val="004A2004"/>
    <w:rsid w:val="004A6C64"/>
    <w:rsid w:val="004D20FC"/>
    <w:rsid w:val="004D4739"/>
    <w:rsid w:val="004E4E72"/>
    <w:rsid w:val="005012CF"/>
    <w:rsid w:val="0051073F"/>
    <w:rsid w:val="0051634F"/>
    <w:rsid w:val="0052775C"/>
    <w:rsid w:val="00530A83"/>
    <w:rsid w:val="00533306"/>
    <w:rsid w:val="00544B31"/>
    <w:rsid w:val="0055412C"/>
    <w:rsid w:val="00555CAE"/>
    <w:rsid w:val="00556D2F"/>
    <w:rsid w:val="00580761"/>
    <w:rsid w:val="00580CB2"/>
    <w:rsid w:val="005817A5"/>
    <w:rsid w:val="00584877"/>
    <w:rsid w:val="005875F9"/>
    <w:rsid w:val="0059318A"/>
    <w:rsid w:val="00595EBD"/>
    <w:rsid w:val="005A4B8B"/>
    <w:rsid w:val="005B323D"/>
    <w:rsid w:val="005B70B9"/>
    <w:rsid w:val="005C3A4E"/>
    <w:rsid w:val="005D68CE"/>
    <w:rsid w:val="005E1616"/>
    <w:rsid w:val="005E172B"/>
    <w:rsid w:val="005E20B1"/>
    <w:rsid w:val="005E7069"/>
    <w:rsid w:val="005F0C8B"/>
    <w:rsid w:val="005F1C45"/>
    <w:rsid w:val="00600A0D"/>
    <w:rsid w:val="0060315C"/>
    <w:rsid w:val="0061075E"/>
    <w:rsid w:val="006237E9"/>
    <w:rsid w:val="00631BC3"/>
    <w:rsid w:val="006367C1"/>
    <w:rsid w:val="00651194"/>
    <w:rsid w:val="006523C2"/>
    <w:rsid w:val="00660682"/>
    <w:rsid w:val="00665FA5"/>
    <w:rsid w:val="006754EA"/>
    <w:rsid w:val="006A1985"/>
    <w:rsid w:val="006B78C4"/>
    <w:rsid w:val="006C258B"/>
    <w:rsid w:val="006C5AF1"/>
    <w:rsid w:val="006C7078"/>
    <w:rsid w:val="006C78EB"/>
    <w:rsid w:val="006E7CE8"/>
    <w:rsid w:val="006F2292"/>
    <w:rsid w:val="006F2FD2"/>
    <w:rsid w:val="006F56F2"/>
    <w:rsid w:val="007009D5"/>
    <w:rsid w:val="00732859"/>
    <w:rsid w:val="00735C47"/>
    <w:rsid w:val="007371ED"/>
    <w:rsid w:val="007432AE"/>
    <w:rsid w:val="007448C6"/>
    <w:rsid w:val="00747B4C"/>
    <w:rsid w:val="00766357"/>
    <w:rsid w:val="00771B43"/>
    <w:rsid w:val="00774463"/>
    <w:rsid w:val="00775234"/>
    <w:rsid w:val="007843EE"/>
    <w:rsid w:val="00784EE9"/>
    <w:rsid w:val="00793BB3"/>
    <w:rsid w:val="007A78DD"/>
    <w:rsid w:val="007B199E"/>
    <w:rsid w:val="007D2D69"/>
    <w:rsid w:val="007F2F19"/>
    <w:rsid w:val="00815A48"/>
    <w:rsid w:val="00830B77"/>
    <w:rsid w:val="00851FC6"/>
    <w:rsid w:val="00854C9F"/>
    <w:rsid w:val="00855664"/>
    <w:rsid w:val="0085790A"/>
    <w:rsid w:val="00870026"/>
    <w:rsid w:val="00874312"/>
    <w:rsid w:val="00876E5C"/>
    <w:rsid w:val="008876EB"/>
    <w:rsid w:val="00895BFF"/>
    <w:rsid w:val="008A07CA"/>
    <w:rsid w:val="008A15B2"/>
    <w:rsid w:val="008A1847"/>
    <w:rsid w:val="008A2D3D"/>
    <w:rsid w:val="008A5AD1"/>
    <w:rsid w:val="008B0DC6"/>
    <w:rsid w:val="008B2D76"/>
    <w:rsid w:val="008C3F24"/>
    <w:rsid w:val="008E0ABC"/>
    <w:rsid w:val="008E29D2"/>
    <w:rsid w:val="008E4D9A"/>
    <w:rsid w:val="008F50FF"/>
    <w:rsid w:val="008F684D"/>
    <w:rsid w:val="009149F7"/>
    <w:rsid w:val="00916F6E"/>
    <w:rsid w:val="009463B2"/>
    <w:rsid w:val="009537C1"/>
    <w:rsid w:val="00957C3E"/>
    <w:rsid w:val="0097016D"/>
    <w:rsid w:val="00972C01"/>
    <w:rsid w:val="00975F7E"/>
    <w:rsid w:val="009765DD"/>
    <w:rsid w:val="0099321C"/>
    <w:rsid w:val="009A7913"/>
    <w:rsid w:val="009B32CE"/>
    <w:rsid w:val="009B42F5"/>
    <w:rsid w:val="009B4ED8"/>
    <w:rsid w:val="009B5DAA"/>
    <w:rsid w:val="009C3AC8"/>
    <w:rsid w:val="009D1BD1"/>
    <w:rsid w:val="009F6B2F"/>
    <w:rsid w:val="00A0158C"/>
    <w:rsid w:val="00A3342B"/>
    <w:rsid w:val="00A341CF"/>
    <w:rsid w:val="00A551B7"/>
    <w:rsid w:val="00A56103"/>
    <w:rsid w:val="00A67D19"/>
    <w:rsid w:val="00A84830"/>
    <w:rsid w:val="00A861C0"/>
    <w:rsid w:val="00A92966"/>
    <w:rsid w:val="00AB22EA"/>
    <w:rsid w:val="00AB3DAE"/>
    <w:rsid w:val="00AB7E45"/>
    <w:rsid w:val="00AC4523"/>
    <w:rsid w:val="00AC728B"/>
    <w:rsid w:val="00AD15F8"/>
    <w:rsid w:val="00AD2ADB"/>
    <w:rsid w:val="00AD7DAC"/>
    <w:rsid w:val="00AE39EA"/>
    <w:rsid w:val="00AF6B7E"/>
    <w:rsid w:val="00B004B8"/>
    <w:rsid w:val="00B11E59"/>
    <w:rsid w:val="00B1270A"/>
    <w:rsid w:val="00B14946"/>
    <w:rsid w:val="00B2722A"/>
    <w:rsid w:val="00B36EED"/>
    <w:rsid w:val="00B401AC"/>
    <w:rsid w:val="00B43471"/>
    <w:rsid w:val="00B725CA"/>
    <w:rsid w:val="00B74709"/>
    <w:rsid w:val="00B81518"/>
    <w:rsid w:val="00B815F1"/>
    <w:rsid w:val="00B87255"/>
    <w:rsid w:val="00BB4B81"/>
    <w:rsid w:val="00BC2C37"/>
    <w:rsid w:val="00BC47F3"/>
    <w:rsid w:val="00BC6732"/>
    <w:rsid w:val="00BE086D"/>
    <w:rsid w:val="00BE15E0"/>
    <w:rsid w:val="00BE310D"/>
    <w:rsid w:val="00BE426A"/>
    <w:rsid w:val="00BE4B7E"/>
    <w:rsid w:val="00BE6184"/>
    <w:rsid w:val="00C1348D"/>
    <w:rsid w:val="00C22BAE"/>
    <w:rsid w:val="00C25B28"/>
    <w:rsid w:val="00C308B0"/>
    <w:rsid w:val="00C315BB"/>
    <w:rsid w:val="00C431C7"/>
    <w:rsid w:val="00C51E5C"/>
    <w:rsid w:val="00C53B97"/>
    <w:rsid w:val="00C56D79"/>
    <w:rsid w:val="00C649FF"/>
    <w:rsid w:val="00C71028"/>
    <w:rsid w:val="00C72D29"/>
    <w:rsid w:val="00C72F0D"/>
    <w:rsid w:val="00C76C5D"/>
    <w:rsid w:val="00C8542E"/>
    <w:rsid w:val="00C91EC1"/>
    <w:rsid w:val="00C96B0B"/>
    <w:rsid w:val="00CA229C"/>
    <w:rsid w:val="00CB4032"/>
    <w:rsid w:val="00CC1231"/>
    <w:rsid w:val="00CC433F"/>
    <w:rsid w:val="00CE19EC"/>
    <w:rsid w:val="00CE7699"/>
    <w:rsid w:val="00CF1166"/>
    <w:rsid w:val="00D175FA"/>
    <w:rsid w:val="00D257D1"/>
    <w:rsid w:val="00D34BAB"/>
    <w:rsid w:val="00D4500A"/>
    <w:rsid w:val="00D46AA8"/>
    <w:rsid w:val="00D47261"/>
    <w:rsid w:val="00D5073A"/>
    <w:rsid w:val="00D525EF"/>
    <w:rsid w:val="00D702B8"/>
    <w:rsid w:val="00D82C27"/>
    <w:rsid w:val="00D833FC"/>
    <w:rsid w:val="00D85146"/>
    <w:rsid w:val="00DB297F"/>
    <w:rsid w:val="00DC0690"/>
    <w:rsid w:val="00DC2FD3"/>
    <w:rsid w:val="00DD5CAA"/>
    <w:rsid w:val="00DD6725"/>
    <w:rsid w:val="00DF0694"/>
    <w:rsid w:val="00DF25DE"/>
    <w:rsid w:val="00E07385"/>
    <w:rsid w:val="00E20C13"/>
    <w:rsid w:val="00E24CBF"/>
    <w:rsid w:val="00E31BE7"/>
    <w:rsid w:val="00E357B6"/>
    <w:rsid w:val="00E40EC7"/>
    <w:rsid w:val="00E511BE"/>
    <w:rsid w:val="00E61D75"/>
    <w:rsid w:val="00E62098"/>
    <w:rsid w:val="00E719DA"/>
    <w:rsid w:val="00E877A1"/>
    <w:rsid w:val="00E90958"/>
    <w:rsid w:val="00E94992"/>
    <w:rsid w:val="00EA1BA6"/>
    <w:rsid w:val="00EA3643"/>
    <w:rsid w:val="00EA4B65"/>
    <w:rsid w:val="00EA6044"/>
    <w:rsid w:val="00EA6ABE"/>
    <w:rsid w:val="00EB20CF"/>
    <w:rsid w:val="00EB2DAA"/>
    <w:rsid w:val="00EB5220"/>
    <w:rsid w:val="00EB71F4"/>
    <w:rsid w:val="00EC65DE"/>
    <w:rsid w:val="00EC7B21"/>
    <w:rsid w:val="00ED0D50"/>
    <w:rsid w:val="00EE264C"/>
    <w:rsid w:val="00EE5FE0"/>
    <w:rsid w:val="00EF620B"/>
    <w:rsid w:val="00F052F2"/>
    <w:rsid w:val="00F13AD2"/>
    <w:rsid w:val="00F22D15"/>
    <w:rsid w:val="00F3387D"/>
    <w:rsid w:val="00F42F0C"/>
    <w:rsid w:val="00F46293"/>
    <w:rsid w:val="00F60A96"/>
    <w:rsid w:val="00F60AB2"/>
    <w:rsid w:val="00F65B17"/>
    <w:rsid w:val="00F76652"/>
    <w:rsid w:val="00F9166E"/>
    <w:rsid w:val="00F95F08"/>
    <w:rsid w:val="00FA4F8F"/>
    <w:rsid w:val="00FC1517"/>
    <w:rsid w:val="00FC402B"/>
    <w:rsid w:val="00FD4DD8"/>
    <w:rsid w:val="00FD589E"/>
    <w:rsid w:val="00FE3401"/>
    <w:rsid w:val="00FE7037"/>
    <w:rsid w:val="00FE7186"/>
    <w:rsid w:val="00FE73F6"/>
    <w:rsid w:val="00FF4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ABE"/>
    <w:rPr>
      <w:sz w:val="24"/>
      <w:szCs w:val="24"/>
    </w:rPr>
  </w:style>
  <w:style w:type="paragraph" w:styleId="1">
    <w:name w:val="heading 1"/>
    <w:basedOn w:val="a"/>
    <w:next w:val="a"/>
    <w:qFormat/>
    <w:rsid w:val="00EA6ABE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6A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A6ABE"/>
    <w:rPr>
      <w:rFonts w:ascii="Calibri" w:eastAsia="Calibri" w:hAnsi="Calibri"/>
      <w:sz w:val="22"/>
      <w:szCs w:val="22"/>
      <w:lang w:eastAsia="en-US"/>
    </w:rPr>
  </w:style>
  <w:style w:type="paragraph" w:styleId="a5">
    <w:name w:val="List Paragraph"/>
    <w:basedOn w:val="a"/>
    <w:qFormat/>
    <w:rsid w:val="00EA6AB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footer"/>
    <w:basedOn w:val="a"/>
    <w:rsid w:val="00EA6AB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ABE"/>
  </w:style>
  <w:style w:type="paragraph" w:styleId="2">
    <w:name w:val="List 2"/>
    <w:basedOn w:val="a"/>
    <w:rsid w:val="00EA6ABE"/>
    <w:pPr>
      <w:ind w:left="566" w:hanging="283"/>
    </w:pPr>
  </w:style>
  <w:style w:type="paragraph" w:styleId="a8">
    <w:name w:val="List"/>
    <w:basedOn w:val="a"/>
    <w:rsid w:val="006A1985"/>
    <w:pPr>
      <w:ind w:left="283" w:hanging="283"/>
    </w:pPr>
  </w:style>
  <w:style w:type="paragraph" w:styleId="a9">
    <w:name w:val="footnote text"/>
    <w:basedOn w:val="a"/>
    <w:semiHidden/>
    <w:rsid w:val="00275B69"/>
    <w:rPr>
      <w:sz w:val="20"/>
      <w:szCs w:val="20"/>
    </w:rPr>
  </w:style>
  <w:style w:type="character" w:styleId="aa">
    <w:name w:val="footnote reference"/>
    <w:semiHidden/>
    <w:rsid w:val="00275B69"/>
    <w:rPr>
      <w:vertAlign w:val="superscript"/>
    </w:rPr>
  </w:style>
  <w:style w:type="paragraph" w:customStyle="1" w:styleId="4">
    <w:name w:val="Знак Знак4 Знак"/>
    <w:basedOn w:val="a"/>
    <w:rsid w:val="00B1494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rsid w:val="00C72D2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C72D29"/>
    <w:rPr>
      <w:sz w:val="24"/>
      <w:szCs w:val="24"/>
    </w:rPr>
  </w:style>
  <w:style w:type="paragraph" w:customStyle="1" w:styleId="ConsPlusNormal">
    <w:name w:val="ConsPlusNormal"/>
    <w:uiPriority w:val="99"/>
    <w:rsid w:val="00BC2C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Hyperlink"/>
    <w:uiPriority w:val="99"/>
    <w:unhideWhenUsed/>
    <w:rsid w:val="004076F4"/>
    <w:rPr>
      <w:b/>
      <w:bCs/>
      <w:color w:val="0404B3"/>
      <w:u w:val="single"/>
    </w:rPr>
  </w:style>
  <w:style w:type="paragraph" w:styleId="ae">
    <w:name w:val="Balloon Text"/>
    <w:basedOn w:val="a"/>
    <w:link w:val="af"/>
    <w:rsid w:val="008A1847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8A18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dwg.ru/dnl/194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alvolodin.narod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svarkainfo.ru/rus/sitema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BBF6F-7064-4D68-A9C9-5642F46E2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14</Pages>
  <Words>2908</Words>
  <Characters>16580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профессионального модуля</vt:lpstr>
    </vt:vector>
  </TitlesOfParts>
  <Company>Krokoz™</Company>
  <LinksUpToDate>false</LinksUpToDate>
  <CharactersWithSpaces>19450</CharactersWithSpaces>
  <SharedDoc>false</SharedDoc>
  <HLinks>
    <vt:vector size="18" baseType="variant">
      <vt:variant>
        <vt:i4>1900638</vt:i4>
      </vt:variant>
      <vt:variant>
        <vt:i4>9</vt:i4>
      </vt:variant>
      <vt:variant>
        <vt:i4>0</vt:i4>
      </vt:variant>
      <vt:variant>
        <vt:i4>5</vt:i4>
      </vt:variant>
      <vt:variant>
        <vt:lpwstr>http://www.svarkainfo.ru/rus/sitemap/</vt:lpwstr>
      </vt:variant>
      <vt:variant>
        <vt:lpwstr/>
      </vt:variant>
      <vt:variant>
        <vt:i4>3932200</vt:i4>
      </vt:variant>
      <vt:variant>
        <vt:i4>6</vt:i4>
      </vt:variant>
      <vt:variant>
        <vt:i4>0</vt:i4>
      </vt:variant>
      <vt:variant>
        <vt:i4>5</vt:i4>
      </vt:variant>
      <vt:variant>
        <vt:lpwstr>http://dwg.ru/dnl/1941</vt:lpwstr>
      </vt:variant>
      <vt:variant>
        <vt:lpwstr/>
      </vt:variant>
      <vt:variant>
        <vt:i4>2293874</vt:i4>
      </vt:variant>
      <vt:variant>
        <vt:i4>0</vt:i4>
      </vt:variant>
      <vt:variant>
        <vt:i4>0</vt:i4>
      </vt:variant>
      <vt:variant>
        <vt:i4>5</vt:i4>
      </vt:variant>
      <vt:variant>
        <vt:lpwstr>http://valvolodin.narod.ru/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профессионального модуля</dc:title>
  <dc:subject/>
  <dc:creator>ПУ-46</dc:creator>
  <cp:keywords/>
  <cp:lastModifiedBy>UserXP</cp:lastModifiedBy>
  <cp:revision>17</cp:revision>
  <cp:lastPrinted>2011-03-23T08:27:00Z</cp:lastPrinted>
  <dcterms:created xsi:type="dcterms:W3CDTF">2004-08-25T19:31:00Z</dcterms:created>
  <dcterms:modified xsi:type="dcterms:W3CDTF">2010-07-02T16:01:00Z</dcterms:modified>
</cp:coreProperties>
</file>